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1"/>
        <w:tblW w:w="15955" w:type="dxa"/>
        <w:tblLayout w:type="fixed"/>
        <w:tblLook w:val="04A0" w:firstRow="1" w:lastRow="0" w:firstColumn="1" w:lastColumn="0" w:noHBand="0" w:noVBand="1"/>
      </w:tblPr>
      <w:tblGrid>
        <w:gridCol w:w="964"/>
        <w:gridCol w:w="624"/>
        <w:gridCol w:w="1208"/>
        <w:gridCol w:w="1208"/>
        <w:gridCol w:w="1117"/>
        <w:gridCol w:w="4178"/>
        <w:gridCol w:w="4235"/>
        <w:gridCol w:w="2421"/>
      </w:tblGrid>
      <w:tr w:rsidR="00B706D3" w:rsidRPr="000F13C8" w:rsidTr="00D21F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B706D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0001</w:t>
            </w:r>
          </w:p>
          <w:p w:rsidR="00B706D3" w:rsidRPr="000F13C8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BR</w:t>
            </w:r>
          </w:p>
        </w:tc>
        <w:tc>
          <w:tcPr>
            <w:tcW w:w="624" w:type="dxa"/>
          </w:tcPr>
          <w:p w:rsidR="00B706D3" w:rsidRPr="00B706D3" w:rsidRDefault="00B706D3" w:rsidP="00B706D3">
            <w:pPr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sz w:val="18"/>
                <w:szCs w:val="18"/>
              </w:rPr>
            </w:pPr>
            <w:r w:rsidRPr="00B706D3">
              <w:rPr>
                <w:rFonts w:eastAsiaTheme="minorEastAsia"/>
                <w:b w:val="0"/>
                <w:sz w:val="18"/>
                <w:szCs w:val="18"/>
              </w:rPr>
              <w:t>1</w:t>
            </w:r>
          </w:p>
        </w:tc>
        <w:tc>
          <w:tcPr>
            <w:tcW w:w="1208" w:type="dxa"/>
          </w:tcPr>
          <w:p w:rsidR="00B706D3" w:rsidRPr="00B706D3" w:rsidRDefault="00B706D3" w:rsidP="00B706D3">
            <w:pPr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sz w:val="18"/>
                <w:szCs w:val="18"/>
              </w:rPr>
            </w:pPr>
          </w:p>
        </w:tc>
        <w:tc>
          <w:tcPr>
            <w:tcW w:w="1208" w:type="dxa"/>
          </w:tcPr>
          <w:p w:rsidR="00B706D3" w:rsidRPr="00B706D3" w:rsidRDefault="00B706D3" w:rsidP="00B706D3">
            <w:pPr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sz w:val="18"/>
                <w:szCs w:val="18"/>
              </w:rPr>
            </w:pPr>
          </w:p>
        </w:tc>
        <w:tc>
          <w:tcPr>
            <w:tcW w:w="1117" w:type="dxa"/>
          </w:tcPr>
          <w:p w:rsidR="00B706D3" w:rsidRPr="00B706D3" w:rsidRDefault="00B706D3" w:rsidP="00B706D3">
            <w:pPr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sz w:val="18"/>
                <w:szCs w:val="18"/>
              </w:rPr>
            </w:pPr>
            <w:proofErr w:type="spellStart"/>
            <w:r w:rsidRPr="00B706D3">
              <w:rPr>
                <w:rFonts w:eastAsiaTheme="minorEastAsia"/>
                <w:b w:val="0"/>
                <w:sz w:val="18"/>
                <w:szCs w:val="18"/>
              </w:rPr>
              <w:t>ge</w:t>
            </w:r>
            <w:proofErr w:type="spellEnd"/>
          </w:p>
        </w:tc>
        <w:tc>
          <w:tcPr>
            <w:tcW w:w="4178" w:type="dxa"/>
          </w:tcPr>
          <w:p w:rsidR="00B706D3" w:rsidRDefault="00B706D3" w:rsidP="00B706D3">
            <w:pPr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sz w:val="18"/>
                <w:szCs w:val="18"/>
              </w:rPr>
            </w:pPr>
            <w:r w:rsidRPr="00B706D3">
              <w:rPr>
                <w:rFonts w:eastAsiaTheme="minorEastAsia"/>
                <w:b w:val="0"/>
                <w:sz w:val="18"/>
                <w:szCs w:val="18"/>
              </w:rPr>
              <w:t>The Brazilian Legal Metrology Directorate congratulates the TC8/SC3 for the improvements done on the new version of this document. We support the approval of this document with the following minor comments:</w:t>
            </w:r>
          </w:p>
          <w:p w:rsidR="004B68D9" w:rsidRPr="00B706D3" w:rsidRDefault="004B68D9" w:rsidP="00B706D3">
            <w:pPr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sz w:val="18"/>
                <w:szCs w:val="18"/>
              </w:rPr>
            </w:pPr>
          </w:p>
        </w:tc>
        <w:tc>
          <w:tcPr>
            <w:tcW w:w="4235" w:type="dxa"/>
          </w:tcPr>
          <w:p w:rsidR="00B706D3" w:rsidRPr="00B706D3" w:rsidRDefault="00B706D3" w:rsidP="00B706D3">
            <w:pPr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sz w:val="18"/>
                <w:szCs w:val="18"/>
              </w:rPr>
            </w:pPr>
          </w:p>
        </w:tc>
        <w:tc>
          <w:tcPr>
            <w:tcW w:w="2421" w:type="dxa"/>
          </w:tcPr>
          <w:p w:rsidR="00B706D3" w:rsidRPr="00B706D3" w:rsidRDefault="00AC5E13" w:rsidP="00A458DD">
            <w:pPr>
              <w:keepLine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bCs w:val="0"/>
                <w:sz w:val="18"/>
                <w:szCs w:val="18"/>
              </w:rPr>
            </w:pPr>
            <w:r>
              <w:rPr>
                <w:rFonts w:eastAsiaTheme="minorEastAsia"/>
                <w:b w:val="0"/>
                <w:bCs w:val="0"/>
                <w:sz w:val="18"/>
                <w:szCs w:val="18"/>
              </w:rPr>
              <w:t xml:space="preserve">Thank you </w:t>
            </w:r>
            <w:r w:rsidR="00A458DD">
              <w:rPr>
                <w:rFonts w:eastAsiaTheme="minorEastAsia"/>
                <w:b w:val="0"/>
                <w:bCs w:val="0"/>
                <w:sz w:val="18"/>
                <w:szCs w:val="18"/>
              </w:rPr>
              <w:t xml:space="preserve">to Brazil </w:t>
            </w:r>
            <w:r>
              <w:rPr>
                <w:rFonts w:eastAsiaTheme="minorEastAsia"/>
                <w:b w:val="0"/>
                <w:bCs w:val="0"/>
                <w:sz w:val="18"/>
                <w:szCs w:val="18"/>
              </w:rPr>
              <w:t xml:space="preserve">for </w:t>
            </w:r>
            <w:r w:rsidR="00A458DD">
              <w:rPr>
                <w:rFonts w:eastAsiaTheme="minorEastAsia"/>
                <w:b w:val="0"/>
                <w:bCs w:val="0"/>
                <w:sz w:val="18"/>
                <w:szCs w:val="18"/>
              </w:rPr>
              <w:t>your</w:t>
            </w:r>
            <w:r>
              <w:rPr>
                <w:rFonts w:eastAsiaTheme="minorEastAsia"/>
                <w:b w:val="0"/>
                <w:bCs w:val="0"/>
                <w:sz w:val="18"/>
                <w:szCs w:val="18"/>
              </w:rPr>
              <w:t xml:space="preserve"> </w:t>
            </w:r>
            <w:r w:rsidR="00A458DD">
              <w:rPr>
                <w:rFonts w:eastAsiaTheme="minorEastAsia"/>
                <w:b w:val="0"/>
                <w:bCs w:val="0"/>
                <w:sz w:val="18"/>
                <w:szCs w:val="18"/>
              </w:rPr>
              <w:t>support and valuable contributions to the R117 project!</w:t>
            </w:r>
            <w:r>
              <w:rPr>
                <w:rFonts w:eastAsiaTheme="minorEastAsia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  <w:tr w:rsidR="00B706D3" w:rsidRPr="000F13C8" w:rsidTr="00D2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B706D3" w:rsidRDefault="00B706D3" w:rsidP="00B706D3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0002</w:t>
            </w:r>
          </w:p>
          <w:p w:rsidR="00B706D3" w:rsidRPr="0037509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 </w:t>
            </w:r>
          </w:p>
        </w:tc>
        <w:tc>
          <w:tcPr>
            <w:tcW w:w="624" w:type="dxa"/>
          </w:tcPr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1208" w:type="dxa"/>
          </w:tcPr>
          <w:p w:rsidR="00B706D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Terminology </w:t>
            </w:r>
          </w:p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T.b.2 </w:t>
            </w:r>
          </w:p>
        </w:tc>
        <w:tc>
          <w:tcPr>
            <w:tcW w:w="1117" w:type="dxa"/>
          </w:tcPr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Ed/</w:t>
            </w:r>
            <w:proofErr w:type="spellStart"/>
            <w:r>
              <w:rPr>
                <w:sz w:val="18"/>
                <w:szCs w:val="18"/>
              </w:rPr>
              <w:t>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178" w:type="dxa"/>
          </w:tcPr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Relies to Comment 3, The definition of bunker fuel is not the same as for 2.10.4.2 </w:t>
            </w:r>
          </w:p>
        </w:tc>
        <w:tc>
          <w:tcPr>
            <w:tcW w:w="4235" w:type="dxa"/>
          </w:tcPr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Add "dynamic" before the word viscosity </w:t>
            </w:r>
          </w:p>
        </w:tc>
        <w:tc>
          <w:tcPr>
            <w:tcW w:w="2421" w:type="dxa"/>
          </w:tcPr>
          <w:p w:rsidR="00B706D3" w:rsidRPr="008336B7" w:rsidRDefault="00A458DD" w:rsidP="00A458DD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  <w:highlight w:val="yellow"/>
              </w:rPr>
            </w:pPr>
            <w:r w:rsidRPr="008336B7">
              <w:rPr>
                <w:rFonts w:eastAsiaTheme="minorEastAsia"/>
                <w:bCs/>
                <w:sz w:val="18"/>
                <w:szCs w:val="18"/>
                <w:highlight w:val="yellow"/>
              </w:rPr>
              <w:t xml:space="preserve">Accepted (see change on page </w:t>
            </w:r>
            <w:r w:rsidR="00026CB6" w:rsidRPr="008336B7">
              <w:rPr>
                <w:rFonts w:eastAsiaTheme="minorEastAsia"/>
                <w:bCs/>
                <w:sz w:val="18"/>
                <w:szCs w:val="18"/>
                <w:highlight w:val="yellow"/>
              </w:rPr>
              <w:t>6</w:t>
            </w:r>
            <w:r w:rsidRPr="008336B7">
              <w:rPr>
                <w:rFonts w:eastAsiaTheme="minorEastAsia"/>
                <w:bCs/>
                <w:sz w:val="18"/>
                <w:szCs w:val="18"/>
                <w:highlight w:val="yellow"/>
              </w:rPr>
              <w:t xml:space="preserve"> of this doc)</w:t>
            </w:r>
          </w:p>
          <w:p w:rsidR="004B68D9" w:rsidRPr="008336B7" w:rsidRDefault="004B68D9" w:rsidP="00A458DD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  <w:highlight w:val="yellow"/>
              </w:rPr>
            </w:pPr>
          </w:p>
        </w:tc>
      </w:tr>
      <w:tr w:rsidR="00B706D3" w:rsidRPr="000F13C8" w:rsidTr="00D21FC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B706D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0003</w:t>
            </w:r>
          </w:p>
          <w:p w:rsidR="00B706D3" w:rsidRPr="0037509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FR</w:t>
            </w:r>
          </w:p>
        </w:tc>
        <w:tc>
          <w:tcPr>
            <w:tcW w:w="624" w:type="dxa"/>
          </w:tcPr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1208" w:type="dxa"/>
          </w:tcPr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Terminology</w:t>
            </w:r>
          </w:p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>T.b.3</w:t>
            </w:r>
          </w:p>
        </w:tc>
        <w:tc>
          <w:tcPr>
            <w:tcW w:w="1117" w:type="dxa"/>
          </w:tcPr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ed</w:t>
            </w:r>
          </w:p>
        </w:tc>
        <w:tc>
          <w:tcPr>
            <w:tcW w:w="4178" w:type="dxa"/>
          </w:tcPr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>This precision sh</w:t>
            </w:r>
            <w:r>
              <w:rPr>
                <w:rFonts w:eastAsiaTheme="minorEastAsia"/>
                <w:sz w:val="18"/>
                <w:szCs w:val="18"/>
              </w:rPr>
              <w:t>ould</w:t>
            </w:r>
            <w:r w:rsidRPr="00375093">
              <w:rPr>
                <w:rFonts w:eastAsiaTheme="minorEastAsia"/>
                <w:sz w:val="18"/>
                <w:szCs w:val="18"/>
              </w:rPr>
              <w:t xml:space="preserve"> not be included inside the terminology</w:t>
            </w:r>
            <w:r>
              <w:rPr>
                <w:rFonts w:eastAsiaTheme="minorEastAsia"/>
                <w:sz w:val="18"/>
                <w:szCs w:val="18"/>
              </w:rPr>
              <w:t xml:space="preserve"> (see others recommendations)</w:t>
            </w:r>
            <w:r w:rsidRPr="00375093">
              <w:rPr>
                <w:rFonts w:eastAsiaTheme="minorEastAsia"/>
                <w:sz w:val="18"/>
                <w:szCs w:val="18"/>
              </w:rPr>
              <w:t>.</w:t>
            </w:r>
          </w:p>
        </w:tc>
        <w:tc>
          <w:tcPr>
            <w:tcW w:w="4235" w:type="dxa"/>
          </w:tcPr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 xml:space="preserve">Include this explanation in §5.10.1 (bunkering) and add a note in § 5.10.4 with examples of satisfying solutions to quantify </w:t>
            </w:r>
            <w:r>
              <w:rPr>
                <w:rFonts w:eastAsiaTheme="minorEastAsia"/>
                <w:sz w:val="18"/>
                <w:szCs w:val="18"/>
              </w:rPr>
              <w:t>air/</w:t>
            </w:r>
            <w:r w:rsidRPr="00375093">
              <w:rPr>
                <w:rFonts w:eastAsiaTheme="minorEastAsia"/>
                <w:sz w:val="18"/>
                <w:szCs w:val="18"/>
              </w:rPr>
              <w:t>gas</w:t>
            </w:r>
          </w:p>
        </w:tc>
        <w:tc>
          <w:tcPr>
            <w:tcW w:w="2421" w:type="dxa"/>
          </w:tcPr>
          <w:p w:rsidR="000F384E" w:rsidRDefault="00B55294" w:rsidP="00B55294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The</w:t>
            </w:r>
            <w:r w:rsidR="002F0DE8">
              <w:rPr>
                <w:rFonts w:eastAsiaTheme="minorEastAsia"/>
                <w:bCs/>
                <w:sz w:val="18"/>
                <w:szCs w:val="18"/>
              </w:rPr>
              <w:t xml:space="preserve"> word-by-word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 definitions for </w:t>
            </w:r>
            <w:r w:rsidRPr="00B55294">
              <w:rPr>
                <w:rFonts w:eastAsiaTheme="minorEastAsia"/>
                <w:bCs/>
                <w:sz w:val="18"/>
                <w:szCs w:val="18"/>
              </w:rPr>
              <w:t>T.b.2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 “</w:t>
            </w:r>
            <w:r w:rsidRPr="00B55294">
              <w:rPr>
                <w:rFonts w:eastAsiaTheme="minorEastAsia"/>
                <w:bCs/>
                <w:sz w:val="18"/>
                <w:szCs w:val="18"/>
              </w:rPr>
              <w:t>Bunker fuel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” and </w:t>
            </w:r>
            <w:r w:rsidRPr="00B55294">
              <w:rPr>
                <w:rFonts w:eastAsiaTheme="minorEastAsia"/>
                <w:bCs/>
                <w:sz w:val="18"/>
                <w:szCs w:val="18"/>
              </w:rPr>
              <w:t>T.b.3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 “</w:t>
            </w:r>
            <w:r w:rsidRPr="00B55294">
              <w:rPr>
                <w:rFonts w:eastAsiaTheme="minorEastAsia"/>
                <w:bCs/>
                <w:sz w:val="18"/>
                <w:szCs w:val="18"/>
              </w:rPr>
              <w:t>Measuring systems for bunker fuel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” have been heavily </w:t>
            </w:r>
            <w:r w:rsidR="002F0DE8">
              <w:rPr>
                <w:rFonts w:eastAsiaTheme="minorEastAsia"/>
                <w:bCs/>
                <w:sz w:val="18"/>
                <w:szCs w:val="18"/>
              </w:rPr>
              <w:t xml:space="preserve">and thoroughly 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discussed in the PG previously. </w:t>
            </w:r>
          </w:p>
          <w:p w:rsidR="000F384E" w:rsidRDefault="000F384E" w:rsidP="00B55294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B706D3" w:rsidRDefault="00B55294" w:rsidP="00B55294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No change at this time.</w:t>
            </w:r>
          </w:p>
          <w:p w:rsidR="00B55294" w:rsidRPr="000F13C8" w:rsidRDefault="00B55294" w:rsidP="00B55294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B706D3" w:rsidRPr="000F13C8" w:rsidTr="00D2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B706D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0004</w:t>
            </w:r>
          </w:p>
          <w:p w:rsidR="00B706D3" w:rsidRPr="000F13C8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VN</w:t>
            </w:r>
          </w:p>
        </w:tc>
        <w:tc>
          <w:tcPr>
            <w:tcW w:w="624" w:type="dxa"/>
          </w:tcPr>
          <w:p w:rsidR="00B706D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1208" w:type="dxa"/>
          </w:tcPr>
          <w:p w:rsidR="00B706D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2.4 Accuracy classes</w:t>
            </w:r>
          </w:p>
          <w:p w:rsidR="00B706D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  <w:p w:rsidR="00B706D3" w:rsidRPr="000F13C8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B706D3" w:rsidRPr="000F13C8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425E27">
              <w:rPr>
                <w:rFonts w:eastAsiaTheme="minorEastAsia"/>
                <w:sz w:val="18"/>
                <w:szCs w:val="18"/>
              </w:rPr>
              <w:t xml:space="preserve">Table </w:t>
            </w: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1117" w:type="dxa"/>
          </w:tcPr>
          <w:p w:rsidR="00B706D3" w:rsidRPr="000F13C8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Ed</w:t>
            </w:r>
          </w:p>
        </w:tc>
        <w:tc>
          <w:tcPr>
            <w:tcW w:w="4178" w:type="dxa"/>
          </w:tcPr>
          <w:p w:rsidR="00B706D3" w:rsidRPr="000F13C8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425E27">
              <w:rPr>
                <w:rFonts w:eastAsiaTheme="minorEastAsia"/>
                <w:sz w:val="18"/>
                <w:szCs w:val="18"/>
              </w:rPr>
              <w:t>Remove spaces in percent values</w:t>
            </w:r>
            <w:r>
              <w:rPr>
                <w:rFonts w:eastAsiaTheme="minorEastAsia"/>
                <w:sz w:val="18"/>
                <w:szCs w:val="18"/>
              </w:rPr>
              <w:t>, ex: 0.3 % =&gt; 0.3%; 0.5 % =&gt; 0.5%,…</w:t>
            </w:r>
          </w:p>
        </w:tc>
        <w:tc>
          <w:tcPr>
            <w:tcW w:w="4235" w:type="dxa"/>
          </w:tcPr>
          <w:p w:rsidR="00B706D3" w:rsidRPr="000F13C8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425E27">
              <w:rPr>
                <w:rFonts w:eastAsiaTheme="minorEastAsia"/>
                <w:sz w:val="18"/>
                <w:szCs w:val="18"/>
              </w:rPr>
              <w:t>Towards a uniform notation</w:t>
            </w:r>
          </w:p>
        </w:tc>
        <w:tc>
          <w:tcPr>
            <w:tcW w:w="2421" w:type="dxa"/>
          </w:tcPr>
          <w:p w:rsidR="00B706D3" w:rsidRPr="000F13C8" w:rsidRDefault="002F0DE8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Formatting issue, </w:t>
            </w:r>
            <w:r w:rsidRPr="00BC0215">
              <w:rPr>
                <w:rFonts w:eastAsiaTheme="minorEastAsia"/>
                <w:bCs/>
                <w:sz w:val="18"/>
                <w:szCs w:val="18"/>
                <w:highlight w:val="yellow"/>
              </w:rPr>
              <w:t>BIML will resolve.</w:t>
            </w:r>
          </w:p>
        </w:tc>
      </w:tr>
      <w:tr w:rsidR="00B706D3" w:rsidRPr="000F13C8" w:rsidTr="00D21FC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B706D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0005</w:t>
            </w:r>
          </w:p>
          <w:p w:rsidR="00B706D3" w:rsidRPr="000F13C8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VN</w:t>
            </w:r>
          </w:p>
        </w:tc>
        <w:tc>
          <w:tcPr>
            <w:tcW w:w="624" w:type="dxa"/>
          </w:tcPr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1208" w:type="dxa"/>
          </w:tcPr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2.7 Provisions for converted indications</w:t>
            </w:r>
          </w:p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  <w:p w:rsidR="00B706D3" w:rsidRPr="000F13C8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B706D3" w:rsidRPr="000F13C8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425E27">
              <w:rPr>
                <w:rFonts w:eastAsiaTheme="minorEastAsia"/>
                <w:sz w:val="18"/>
                <w:szCs w:val="18"/>
              </w:rPr>
              <w:t>Table 5.1</w:t>
            </w:r>
          </w:p>
        </w:tc>
        <w:tc>
          <w:tcPr>
            <w:tcW w:w="1117" w:type="dxa"/>
          </w:tcPr>
          <w:p w:rsidR="00B706D3" w:rsidRDefault="00B706D3" w:rsidP="00B706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19F2">
              <w:rPr>
                <w:rFonts w:eastAsiaTheme="minorEastAsia"/>
                <w:sz w:val="18"/>
                <w:szCs w:val="18"/>
              </w:rPr>
              <w:t>Ed</w:t>
            </w:r>
          </w:p>
        </w:tc>
        <w:tc>
          <w:tcPr>
            <w:tcW w:w="4178" w:type="dxa"/>
          </w:tcPr>
          <w:p w:rsidR="00B706D3" w:rsidRPr="000F13C8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425E27">
              <w:rPr>
                <w:rFonts w:eastAsiaTheme="minorEastAsia"/>
                <w:sz w:val="18"/>
                <w:szCs w:val="18"/>
              </w:rPr>
              <w:t>Remove spaces in percent values, ex:</w:t>
            </w:r>
            <w:r>
              <w:rPr>
                <w:rFonts w:eastAsiaTheme="minorEastAsia"/>
                <w:sz w:val="18"/>
                <w:szCs w:val="18"/>
              </w:rPr>
              <w:t xml:space="preserve"> ±</w:t>
            </w:r>
            <w:r w:rsidRPr="00425E27">
              <w:rPr>
                <w:rFonts w:eastAsiaTheme="minorEastAsia"/>
                <w:sz w:val="18"/>
                <w:szCs w:val="18"/>
              </w:rPr>
              <w:t xml:space="preserve"> </w:t>
            </w:r>
            <w:r>
              <w:rPr>
                <w:rFonts w:eastAsiaTheme="minorEastAsia"/>
                <w:sz w:val="18"/>
                <w:szCs w:val="18"/>
              </w:rPr>
              <w:t>3 % =&gt; ± 3%</w:t>
            </w:r>
          </w:p>
        </w:tc>
        <w:tc>
          <w:tcPr>
            <w:tcW w:w="4235" w:type="dxa"/>
          </w:tcPr>
          <w:p w:rsidR="00B706D3" w:rsidRPr="000F13C8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425E27">
              <w:rPr>
                <w:rFonts w:eastAsiaTheme="minorEastAsia"/>
                <w:sz w:val="18"/>
                <w:szCs w:val="18"/>
              </w:rPr>
              <w:t>Towards a uniform notation</w:t>
            </w:r>
          </w:p>
        </w:tc>
        <w:tc>
          <w:tcPr>
            <w:tcW w:w="2421" w:type="dxa"/>
          </w:tcPr>
          <w:p w:rsidR="00B706D3" w:rsidRPr="000F13C8" w:rsidRDefault="002F0DE8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2F0DE8">
              <w:rPr>
                <w:rFonts w:eastAsiaTheme="minorEastAsia"/>
                <w:bCs/>
                <w:sz w:val="18"/>
                <w:szCs w:val="18"/>
              </w:rPr>
              <w:t xml:space="preserve">Formatting issue, </w:t>
            </w:r>
            <w:r w:rsidRPr="00BC0215">
              <w:rPr>
                <w:rFonts w:eastAsiaTheme="minorEastAsia"/>
                <w:bCs/>
                <w:sz w:val="18"/>
                <w:szCs w:val="18"/>
                <w:highlight w:val="yellow"/>
              </w:rPr>
              <w:t>BIML will resolve.</w:t>
            </w:r>
          </w:p>
        </w:tc>
      </w:tr>
      <w:tr w:rsidR="00B706D3" w:rsidRPr="000F13C8" w:rsidTr="00D2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B706D3" w:rsidRDefault="00B706D3" w:rsidP="00B706D3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0006</w:t>
            </w:r>
          </w:p>
          <w:p w:rsidR="00B706D3" w:rsidRPr="0037509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 </w:t>
            </w:r>
          </w:p>
        </w:tc>
        <w:tc>
          <w:tcPr>
            <w:tcW w:w="624" w:type="dxa"/>
          </w:tcPr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1208" w:type="dxa"/>
          </w:tcPr>
          <w:p w:rsidR="00B706D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2.9.2 </w:t>
            </w:r>
          </w:p>
          <w:p w:rsidR="00B706D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B706D3" w:rsidRPr="00375093" w:rsidRDefault="0099298F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Para 3</w:t>
            </w:r>
          </w:p>
        </w:tc>
        <w:tc>
          <w:tcPr>
            <w:tcW w:w="1117" w:type="dxa"/>
          </w:tcPr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 </w:t>
            </w:r>
          </w:p>
        </w:tc>
        <w:tc>
          <w:tcPr>
            <w:tcW w:w="4178" w:type="dxa"/>
          </w:tcPr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Keep the last part of sentence </w:t>
            </w:r>
          </w:p>
        </w:tc>
        <w:tc>
          <w:tcPr>
            <w:tcW w:w="4235" w:type="dxa"/>
          </w:tcPr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 not delete the sentence: " and that these indications are available on request" </w:t>
            </w:r>
          </w:p>
        </w:tc>
        <w:tc>
          <w:tcPr>
            <w:tcW w:w="2421" w:type="dxa"/>
          </w:tcPr>
          <w:p w:rsidR="00DA62CB" w:rsidRDefault="00DA62CB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Not accepted. </w:t>
            </w:r>
          </w:p>
          <w:p w:rsidR="00DA62CB" w:rsidRDefault="00DA62CB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B706D3" w:rsidRDefault="00DA62CB" w:rsidP="00DA62CB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This change (deleting the last part of the sentence) was specifically approved by the PG in Cape Town.</w:t>
            </w:r>
          </w:p>
          <w:p w:rsidR="00DA62CB" w:rsidRPr="000F13C8" w:rsidRDefault="00DA62CB" w:rsidP="00DA62CB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B706D3" w:rsidRPr="000F13C8" w:rsidTr="00D21FC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B706D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0007</w:t>
            </w:r>
          </w:p>
          <w:p w:rsidR="00B706D3" w:rsidRPr="0037509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FR</w:t>
            </w:r>
          </w:p>
        </w:tc>
        <w:tc>
          <w:tcPr>
            <w:tcW w:w="624" w:type="dxa"/>
          </w:tcPr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1208" w:type="dxa"/>
          </w:tcPr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2.10.1</w:t>
            </w:r>
          </w:p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17" w:type="dxa"/>
          </w:tcPr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ed</w:t>
            </w:r>
          </w:p>
        </w:tc>
        <w:tc>
          <w:tcPr>
            <w:tcW w:w="4178" w:type="dxa"/>
          </w:tcPr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>In the first sentence, the exception indicated about the measuring system for bunkering is ambiguous. This item is covered in 5.10.</w:t>
            </w:r>
          </w:p>
        </w:tc>
        <w:tc>
          <w:tcPr>
            <w:tcW w:w="4235" w:type="dxa"/>
          </w:tcPr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>Delete “(measuring systems for bunkering are an exception to this requirement, see 5.10)”</w:t>
            </w:r>
          </w:p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 xml:space="preserve">Add a note after the first </w:t>
            </w:r>
            <w:proofErr w:type="gramStart"/>
            <w:r w:rsidRPr="00375093">
              <w:rPr>
                <w:rFonts w:eastAsiaTheme="minorEastAsia"/>
                <w:sz w:val="18"/>
                <w:szCs w:val="18"/>
              </w:rPr>
              <w:t>sentence :</w:t>
            </w:r>
            <w:proofErr w:type="gramEnd"/>
            <w:r w:rsidRPr="00375093">
              <w:rPr>
                <w:rFonts w:eastAsiaTheme="minorEastAsia"/>
                <w:sz w:val="18"/>
                <w:szCs w:val="18"/>
              </w:rPr>
              <w:t xml:space="preserve"> “for bunkering, see 5.10”</w:t>
            </w:r>
          </w:p>
          <w:p w:rsidR="008874D3" w:rsidRPr="00375093" w:rsidRDefault="008874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21" w:type="dxa"/>
          </w:tcPr>
          <w:p w:rsidR="00B706D3" w:rsidRDefault="008874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Comment understood, but this is considered an editorial suggestion.</w:t>
            </w:r>
          </w:p>
          <w:p w:rsidR="008874D3" w:rsidRDefault="008874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8874D3" w:rsidRDefault="008874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Team Bunker worked very hard to gain 100% consensus of the PG on this section in Cape Town.  No change at this time.</w:t>
            </w:r>
          </w:p>
          <w:p w:rsidR="008874D3" w:rsidRPr="000F13C8" w:rsidRDefault="008874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B706D3" w:rsidRPr="000F13C8" w:rsidTr="00D2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B706D3" w:rsidRDefault="00B706D3" w:rsidP="00B706D3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0008</w:t>
            </w:r>
          </w:p>
          <w:p w:rsidR="00B706D3" w:rsidRPr="0037509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 </w:t>
            </w:r>
          </w:p>
        </w:tc>
        <w:tc>
          <w:tcPr>
            <w:tcW w:w="624" w:type="dxa"/>
          </w:tcPr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1208" w:type="dxa"/>
          </w:tcPr>
          <w:p w:rsidR="00B706D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2.10.4.2 </w:t>
            </w:r>
          </w:p>
          <w:p w:rsidR="00B706D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Para 1 </w:t>
            </w:r>
          </w:p>
        </w:tc>
        <w:tc>
          <w:tcPr>
            <w:tcW w:w="1117" w:type="dxa"/>
          </w:tcPr>
          <w:p w:rsidR="00B706D3" w:rsidRPr="0037509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Ed/</w:t>
            </w:r>
            <w:proofErr w:type="spellStart"/>
            <w:r>
              <w:rPr>
                <w:sz w:val="18"/>
                <w:szCs w:val="18"/>
              </w:rPr>
              <w:t>Te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178" w:type="dxa"/>
          </w:tcPr>
          <w:p w:rsidR="00B706D3" w:rsidRPr="00A02D72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Relies to Comment 1, The definition of bunker fuel is not the same as for T.b.2 </w:t>
            </w:r>
          </w:p>
        </w:tc>
        <w:tc>
          <w:tcPr>
            <w:tcW w:w="4235" w:type="dxa"/>
          </w:tcPr>
          <w:p w:rsidR="00B706D3" w:rsidRPr="00A02D72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Replace "at 20°C" with "at metering conditions" </w:t>
            </w:r>
          </w:p>
        </w:tc>
        <w:tc>
          <w:tcPr>
            <w:tcW w:w="2421" w:type="dxa"/>
          </w:tcPr>
          <w:p w:rsidR="00B706D3" w:rsidRDefault="00B440BE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Comment understood, but it </w:t>
            </w:r>
            <w:r w:rsidR="00861BF3">
              <w:rPr>
                <w:rFonts w:eastAsiaTheme="minorEastAsia"/>
                <w:bCs/>
                <w:sz w:val="18"/>
                <w:szCs w:val="18"/>
              </w:rPr>
              <w:t>is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 decided to leave the requirement of 2.10.4.2 exactly as written and approved.</w:t>
            </w:r>
          </w:p>
          <w:p w:rsidR="00B440BE" w:rsidRPr="000F13C8" w:rsidRDefault="00B440BE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B706D3" w:rsidRPr="000F13C8" w:rsidTr="00D21FC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B706D3" w:rsidRDefault="00B706D3" w:rsidP="00B706D3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0009</w:t>
            </w:r>
          </w:p>
          <w:p w:rsidR="00B706D3" w:rsidRPr="00751742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 </w:t>
            </w:r>
          </w:p>
        </w:tc>
        <w:tc>
          <w:tcPr>
            <w:tcW w:w="624" w:type="dxa"/>
          </w:tcPr>
          <w:p w:rsidR="00B706D3" w:rsidRPr="00751742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1208" w:type="dxa"/>
          </w:tcPr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2.16 </w:t>
            </w:r>
          </w:p>
          <w:p w:rsidR="00B706D3" w:rsidRPr="00751742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B706D3" w:rsidRPr="00751742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Para 4 </w:t>
            </w:r>
          </w:p>
        </w:tc>
        <w:tc>
          <w:tcPr>
            <w:tcW w:w="1117" w:type="dxa"/>
          </w:tcPr>
          <w:p w:rsidR="00B706D3" w:rsidRPr="00751742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 </w:t>
            </w:r>
          </w:p>
        </w:tc>
        <w:tc>
          <w:tcPr>
            <w:tcW w:w="4178" w:type="dxa"/>
          </w:tcPr>
          <w:p w:rsidR="00B706D3" w:rsidRPr="00751742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Keep the last sentence. Since it could be that a part of the measured quantity is drained through this valve. </w:t>
            </w:r>
          </w:p>
        </w:tc>
        <w:tc>
          <w:tcPr>
            <w:tcW w:w="4235" w:type="dxa"/>
          </w:tcPr>
          <w:p w:rsidR="00B706D3" w:rsidRPr="00751742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 not delete the sentence: "In such an installation, it is required that indications make clear when the relief valve is in operation." </w:t>
            </w:r>
          </w:p>
        </w:tc>
        <w:tc>
          <w:tcPr>
            <w:tcW w:w="2421" w:type="dxa"/>
          </w:tcPr>
          <w:p w:rsidR="00DA7F7F" w:rsidRDefault="00DA7F7F" w:rsidP="00DA7F7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Not accepted. </w:t>
            </w:r>
          </w:p>
          <w:p w:rsidR="00DA7F7F" w:rsidRDefault="00DA7F7F" w:rsidP="00DA7F7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DA7F7F" w:rsidRDefault="00DA7F7F" w:rsidP="00DA7F7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This change (deleti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on of the indicated </w:t>
            </w:r>
            <w:r>
              <w:rPr>
                <w:rFonts w:eastAsiaTheme="minorEastAsia"/>
                <w:bCs/>
                <w:sz w:val="18"/>
                <w:szCs w:val="18"/>
              </w:rPr>
              <w:t>sentence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 in 2.16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) was specifically 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discussed and </w:t>
            </w:r>
            <w:r>
              <w:rPr>
                <w:rFonts w:eastAsiaTheme="minorEastAsia"/>
                <w:bCs/>
                <w:sz w:val="18"/>
                <w:szCs w:val="18"/>
              </w:rPr>
              <w:t>approved by the PG in Cape Town.</w:t>
            </w:r>
          </w:p>
          <w:p w:rsidR="00B706D3" w:rsidRPr="00751742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B706D3" w:rsidRPr="000F13C8" w:rsidTr="00D2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B706D3" w:rsidRDefault="00B706D3" w:rsidP="00B706D3">
            <w:pPr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0010</w:t>
            </w:r>
          </w:p>
          <w:p w:rsidR="00B706D3" w:rsidRPr="00751742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 </w:t>
            </w:r>
          </w:p>
        </w:tc>
        <w:tc>
          <w:tcPr>
            <w:tcW w:w="624" w:type="dxa"/>
          </w:tcPr>
          <w:p w:rsidR="00B706D3" w:rsidRPr="00751742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</w:p>
        </w:tc>
        <w:tc>
          <w:tcPr>
            <w:tcW w:w="1208" w:type="dxa"/>
          </w:tcPr>
          <w:p w:rsidR="00B706D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2.20.2.1.5 </w:t>
            </w:r>
          </w:p>
          <w:p w:rsidR="00B706D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B706D3" w:rsidRPr="00D02266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208" w:type="dxa"/>
          </w:tcPr>
          <w:p w:rsidR="00B706D3" w:rsidRPr="00751742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Bullets </w:t>
            </w:r>
          </w:p>
        </w:tc>
        <w:tc>
          <w:tcPr>
            <w:tcW w:w="1117" w:type="dxa"/>
          </w:tcPr>
          <w:p w:rsidR="00B706D3" w:rsidRPr="00751742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 </w:t>
            </w:r>
          </w:p>
        </w:tc>
        <w:tc>
          <w:tcPr>
            <w:tcW w:w="4178" w:type="dxa"/>
          </w:tcPr>
          <w:p w:rsidR="00B706D3" w:rsidRPr="00751742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Keep the last bullet point. It is important for market surveillance that the person who made the last change can be identified. </w:t>
            </w:r>
          </w:p>
        </w:tc>
        <w:tc>
          <w:tcPr>
            <w:tcW w:w="4235" w:type="dxa"/>
          </w:tcPr>
          <w:p w:rsidR="00B706D3" w:rsidRPr="00751742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 not delete the bullet point: " an identification of the person that implemented the intervention." </w:t>
            </w:r>
          </w:p>
        </w:tc>
        <w:tc>
          <w:tcPr>
            <w:tcW w:w="2421" w:type="dxa"/>
          </w:tcPr>
          <w:p w:rsidR="00B706D3" w:rsidRDefault="00F11BAE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No change.</w:t>
            </w:r>
          </w:p>
          <w:p w:rsidR="00F11BAE" w:rsidRDefault="00F11BAE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F11BAE" w:rsidRDefault="00F11BAE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This particular issue was highly discussed and the deletion was approved by the entire PG in Cape Town.</w:t>
            </w:r>
          </w:p>
          <w:p w:rsidR="00F11BAE" w:rsidRPr="00751742" w:rsidRDefault="00F11BAE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B706D3" w:rsidRPr="000F13C8" w:rsidTr="00D21FC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B706D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0011</w:t>
            </w:r>
          </w:p>
          <w:p w:rsidR="00B706D3" w:rsidRPr="0037509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FR</w:t>
            </w:r>
          </w:p>
        </w:tc>
        <w:tc>
          <w:tcPr>
            <w:tcW w:w="624" w:type="dxa"/>
          </w:tcPr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1208" w:type="dxa"/>
          </w:tcPr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5.10.4</w:t>
            </w:r>
          </w:p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17" w:type="dxa"/>
          </w:tcPr>
          <w:p w:rsidR="00B706D3" w:rsidRPr="0037509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proofErr w:type="spellStart"/>
            <w:r>
              <w:rPr>
                <w:rFonts w:eastAsiaTheme="minorEastAsia"/>
                <w:sz w:val="18"/>
                <w:szCs w:val="18"/>
              </w:rPr>
              <w:t>te</w:t>
            </w:r>
            <w:proofErr w:type="spellEnd"/>
          </w:p>
        </w:tc>
        <w:tc>
          <w:tcPr>
            <w:tcW w:w="4178" w:type="dxa"/>
          </w:tcPr>
          <w:p w:rsidR="00B706D3" w:rsidRPr="00A02D72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E2EE7">
              <w:rPr>
                <w:rFonts w:eastAsiaTheme="minorEastAsia"/>
                <w:sz w:val="18"/>
                <w:szCs w:val="18"/>
              </w:rPr>
              <w:t xml:space="preserve">Taking the </w:t>
            </w:r>
            <w:r>
              <w:rPr>
                <w:rFonts w:eastAsiaTheme="minorEastAsia"/>
                <w:sz w:val="18"/>
                <w:szCs w:val="18"/>
              </w:rPr>
              <w:t>MPE</w:t>
            </w:r>
            <w:r w:rsidRPr="003E2EE7">
              <w:rPr>
                <w:rFonts w:eastAsiaTheme="minorEastAsia"/>
                <w:sz w:val="18"/>
                <w:szCs w:val="18"/>
              </w:rPr>
              <w:t xml:space="preserve"> value of line C (Table 3) seems very high only for the tolerance related to the air / gas intrusion effect.</w:t>
            </w:r>
          </w:p>
        </w:tc>
        <w:tc>
          <w:tcPr>
            <w:tcW w:w="4235" w:type="dxa"/>
          </w:tcPr>
          <w:p w:rsidR="00B706D3" w:rsidRPr="00A02D72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I</w:t>
            </w:r>
            <w:r w:rsidRPr="003E2EE7">
              <w:rPr>
                <w:rFonts w:eastAsiaTheme="minorEastAsia"/>
                <w:sz w:val="18"/>
                <w:szCs w:val="18"/>
              </w:rPr>
              <w:t>t would be better to reduce this tolerance</w:t>
            </w:r>
          </w:p>
        </w:tc>
        <w:tc>
          <w:tcPr>
            <w:tcW w:w="2421" w:type="dxa"/>
          </w:tcPr>
          <w:p w:rsidR="00B706D3" w:rsidRDefault="00861BF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Comment understood, but no change.</w:t>
            </w:r>
          </w:p>
          <w:p w:rsidR="00861BF3" w:rsidRDefault="00861BF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861BF3" w:rsidRDefault="00861BF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Section 5.10.4 was highly discussed in Cape Town by both Team Bunker and then by the entire PG.  The current text received 100% approval.</w:t>
            </w:r>
          </w:p>
          <w:p w:rsidR="00861BF3" w:rsidRPr="000F13C8" w:rsidRDefault="00861BF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B706D3" w:rsidRPr="000F13C8" w:rsidTr="00D2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B706D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0012</w:t>
            </w:r>
          </w:p>
          <w:p w:rsidR="00B706D3" w:rsidRPr="000F13C8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BR</w:t>
            </w:r>
          </w:p>
        </w:tc>
        <w:tc>
          <w:tcPr>
            <w:tcW w:w="624" w:type="dxa"/>
          </w:tcPr>
          <w:p w:rsidR="00B706D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1208" w:type="dxa"/>
          </w:tcPr>
          <w:p w:rsidR="00B706D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6.1.2.2.4</w:t>
            </w:r>
          </w:p>
          <w:p w:rsidR="00B706D3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  <w:p w:rsidR="00B706D3" w:rsidRPr="000F13C8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B706D3" w:rsidRPr="000F13C8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17" w:type="dxa"/>
          </w:tcPr>
          <w:p w:rsidR="00B706D3" w:rsidRPr="000F13C8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ed</w:t>
            </w:r>
          </w:p>
        </w:tc>
        <w:tc>
          <w:tcPr>
            <w:tcW w:w="4178" w:type="dxa"/>
          </w:tcPr>
          <w:p w:rsidR="00B706D3" w:rsidRPr="000F13C8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We recommend numbering tables</w:t>
            </w:r>
          </w:p>
        </w:tc>
        <w:tc>
          <w:tcPr>
            <w:tcW w:w="4235" w:type="dxa"/>
          </w:tcPr>
          <w:p w:rsidR="00B706D3" w:rsidRPr="000F13C8" w:rsidRDefault="00B706D3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21" w:type="dxa"/>
          </w:tcPr>
          <w:p w:rsidR="00B706D3" w:rsidRDefault="00584EB8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Comment understood, but believe the Tables in Chapter 6 are OK without unique numbers.</w:t>
            </w:r>
          </w:p>
          <w:p w:rsidR="00584EB8" w:rsidRDefault="00584EB8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584EB8" w:rsidRDefault="00584EB8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The Chapter 6 tables can simply be referenced with their Title and/or the Clause number.</w:t>
            </w:r>
          </w:p>
          <w:p w:rsidR="00584EB8" w:rsidRPr="000F13C8" w:rsidRDefault="00584EB8" w:rsidP="00B706D3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B706D3" w:rsidRPr="000F13C8" w:rsidTr="00D21FC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B706D3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0013</w:t>
            </w:r>
          </w:p>
          <w:p w:rsidR="00B706D3" w:rsidRPr="000F13C8" w:rsidRDefault="00B706D3" w:rsidP="00B706D3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BR</w:t>
            </w:r>
          </w:p>
        </w:tc>
        <w:tc>
          <w:tcPr>
            <w:tcW w:w="624" w:type="dxa"/>
          </w:tcPr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1208" w:type="dxa"/>
          </w:tcPr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6.1.2.2.4</w:t>
            </w:r>
          </w:p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  <w:p w:rsidR="00B706D3" w:rsidRPr="000F13C8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B706D3" w:rsidRPr="000F13C8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  <w:r w:rsidRPr="00B118AC">
              <w:rPr>
                <w:rFonts w:eastAsiaTheme="minorEastAsia"/>
                <w:sz w:val="18"/>
                <w:szCs w:val="18"/>
                <w:vertAlign w:val="superscript"/>
              </w:rPr>
              <w:t>nd</w:t>
            </w:r>
            <w:r>
              <w:rPr>
                <w:rFonts w:eastAsiaTheme="minorEastAsia"/>
                <w:sz w:val="18"/>
                <w:szCs w:val="18"/>
              </w:rPr>
              <w:t xml:space="preserve"> table, row 3</w:t>
            </w:r>
          </w:p>
        </w:tc>
        <w:tc>
          <w:tcPr>
            <w:tcW w:w="1117" w:type="dxa"/>
          </w:tcPr>
          <w:p w:rsidR="00B706D3" w:rsidRPr="000F13C8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proofErr w:type="spellStart"/>
            <w:r>
              <w:rPr>
                <w:rFonts w:eastAsiaTheme="minorEastAsia"/>
                <w:sz w:val="18"/>
                <w:szCs w:val="18"/>
              </w:rPr>
              <w:t>te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>/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ed</w:t>
            </w:r>
            <w:proofErr w:type="spellEnd"/>
          </w:p>
        </w:tc>
        <w:tc>
          <w:tcPr>
            <w:tcW w:w="4178" w:type="dxa"/>
          </w:tcPr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Severity level for AC voltage dips, short interruptions and voltage variations is wrong in this table. For environment E1 the specified severity level is class 1 while for environment E2 it was specified class 2. Actually, standard IEC 61000-4-11 establish that class 1 is applicable “</w:t>
            </w:r>
            <w:r w:rsidRPr="003530E5">
              <w:rPr>
                <w:rFonts w:eastAsiaTheme="minorEastAsia"/>
                <w:sz w:val="18"/>
                <w:szCs w:val="18"/>
              </w:rPr>
              <w:t>Case-by-case according to the equipment requirements</w:t>
            </w:r>
            <w:r>
              <w:rPr>
                <w:rFonts w:eastAsiaTheme="minorEastAsia"/>
                <w:sz w:val="18"/>
                <w:szCs w:val="18"/>
              </w:rPr>
              <w:t xml:space="preserve">”, while class 2 establish that </w:t>
            </w:r>
            <w:r w:rsidRPr="003530E5">
              <w:rPr>
                <w:rFonts w:eastAsiaTheme="minorEastAsia"/>
                <w:sz w:val="18"/>
                <w:szCs w:val="18"/>
              </w:rPr>
              <w:t xml:space="preserve">three </w:t>
            </w:r>
            <w:r>
              <w:rPr>
                <w:rFonts w:eastAsiaTheme="minorEastAsia"/>
                <w:sz w:val="18"/>
                <w:szCs w:val="18"/>
              </w:rPr>
              <w:t xml:space="preserve">disturbances </w:t>
            </w:r>
            <w:r w:rsidRPr="003530E5">
              <w:rPr>
                <w:rFonts w:eastAsiaTheme="minorEastAsia"/>
                <w:sz w:val="18"/>
                <w:szCs w:val="18"/>
              </w:rPr>
              <w:t xml:space="preserve">shall be </w:t>
            </w:r>
            <w:r>
              <w:rPr>
                <w:rFonts w:eastAsiaTheme="minorEastAsia"/>
                <w:sz w:val="18"/>
                <w:szCs w:val="18"/>
              </w:rPr>
              <w:t>applied and class 3 recommends applying five disturbances. On the other hand, according with section 8.4.2.4 of OIML D11:2013, “</w:t>
            </w:r>
            <w:r w:rsidRPr="003530E5">
              <w:rPr>
                <w:rFonts w:eastAsiaTheme="minorEastAsia"/>
                <w:sz w:val="18"/>
                <w:szCs w:val="18"/>
              </w:rPr>
              <w:t>level 2 is considered the minimum test level required</w:t>
            </w:r>
            <w:r>
              <w:rPr>
                <w:rFonts w:eastAsiaTheme="minorEastAsia"/>
                <w:sz w:val="18"/>
                <w:szCs w:val="18"/>
              </w:rPr>
              <w:t>”</w:t>
            </w:r>
            <w:r w:rsidRPr="003530E5">
              <w:rPr>
                <w:rFonts w:eastAsiaTheme="minorEastAsia"/>
                <w:sz w:val="18"/>
                <w:szCs w:val="18"/>
              </w:rPr>
              <w:t>.</w:t>
            </w:r>
          </w:p>
          <w:p w:rsidR="00B706D3" w:rsidRPr="003530E5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  <w:lang w:val="en-US"/>
              </w:rPr>
            </w:pPr>
            <w:r>
              <w:rPr>
                <w:rFonts w:eastAsiaTheme="minorEastAsia"/>
                <w:sz w:val="18"/>
                <w:szCs w:val="18"/>
              </w:rPr>
              <w:t>This issue is probably an editorial mistake.</w:t>
            </w:r>
          </w:p>
        </w:tc>
        <w:tc>
          <w:tcPr>
            <w:tcW w:w="4235" w:type="dxa"/>
          </w:tcPr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Correct the severity level for AC voltage dips, short interruptions and voltage variations as follows:</w:t>
            </w:r>
          </w:p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  <w:p w:rsidR="00B706D3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E1 – class 2</w:t>
            </w:r>
          </w:p>
          <w:p w:rsidR="00B706D3" w:rsidRPr="000F13C8" w:rsidRDefault="00B706D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E2 – class 3</w:t>
            </w:r>
          </w:p>
        </w:tc>
        <w:tc>
          <w:tcPr>
            <w:tcW w:w="2421" w:type="dxa"/>
          </w:tcPr>
          <w:p w:rsidR="00B706D3" w:rsidRDefault="00C4550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Comment and the proposed change ha</w:t>
            </w:r>
            <w:r w:rsidR="00D82FDC">
              <w:rPr>
                <w:rFonts w:eastAsiaTheme="minorEastAsia"/>
                <w:bCs/>
                <w:sz w:val="18"/>
                <w:szCs w:val="18"/>
              </w:rPr>
              <w:t>ve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 been researched.</w:t>
            </w:r>
          </w:p>
          <w:p w:rsidR="00C45503" w:rsidRDefault="00C45503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C45503" w:rsidRDefault="00B05BED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This is not an editorial mistake.  </w:t>
            </w:r>
          </w:p>
          <w:p w:rsidR="00B05BED" w:rsidRDefault="00B05BED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B05BED" w:rsidRDefault="00B05BED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With regard to “</w:t>
            </w:r>
            <w:r w:rsidRPr="00B05BED">
              <w:rPr>
                <w:rFonts w:eastAsiaTheme="minorEastAsia"/>
                <w:bCs/>
                <w:sz w:val="18"/>
                <w:szCs w:val="18"/>
              </w:rPr>
              <w:t>AC voltage dips, short interruptions and voltage variations</w:t>
            </w:r>
            <w:r w:rsidR="00D21FC8">
              <w:rPr>
                <w:rFonts w:eastAsiaTheme="minorEastAsia"/>
                <w:bCs/>
                <w:sz w:val="18"/>
                <w:szCs w:val="18"/>
              </w:rPr>
              <w:t>,</w:t>
            </w:r>
            <w:r>
              <w:rPr>
                <w:rFonts w:eastAsiaTheme="minorEastAsia"/>
                <w:bCs/>
                <w:sz w:val="18"/>
                <w:szCs w:val="18"/>
              </w:rPr>
              <w:t>” the severity level</w:t>
            </w:r>
            <w:r w:rsidR="00910245">
              <w:rPr>
                <w:rFonts w:eastAsiaTheme="minorEastAsia"/>
                <w:bCs/>
                <w:sz w:val="18"/>
                <w:szCs w:val="18"/>
              </w:rPr>
              <w:t>s</w:t>
            </w:r>
            <w:r>
              <w:rPr>
                <w:rFonts w:eastAsiaTheme="minorEastAsia"/>
                <w:bCs/>
                <w:sz w:val="18"/>
                <w:szCs w:val="18"/>
              </w:rPr>
              <w:t>/test level</w:t>
            </w:r>
            <w:r w:rsidR="00910245">
              <w:rPr>
                <w:rFonts w:eastAsiaTheme="minorEastAsia"/>
                <w:bCs/>
                <w:sz w:val="18"/>
                <w:szCs w:val="18"/>
              </w:rPr>
              <w:t>s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 </w:t>
            </w:r>
            <w:r w:rsidR="00D21FC8">
              <w:rPr>
                <w:rFonts w:eastAsiaTheme="minorEastAsia"/>
                <w:bCs/>
                <w:sz w:val="18"/>
                <w:szCs w:val="18"/>
              </w:rPr>
              <w:t xml:space="preserve">specified </w:t>
            </w:r>
            <w:r w:rsidR="00910245">
              <w:rPr>
                <w:rFonts w:eastAsiaTheme="minorEastAsia"/>
                <w:bCs/>
                <w:sz w:val="18"/>
                <w:szCs w:val="18"/>
              </w:rPr>
              <w:t xml:space="preserve">(in both R117-1and R117-2) are </w:t>
            </w:r>
            <w:r>
              <w:rPr>
                <w:rFonts w:eastAsiaTheme="minorEastAsia"/>
                <w:bCs/>
                <w:sz w:val="18"/>
                <w:szCs w:val="18"/>
              </w:rPr>
              <w:t>in full compliance with both Table 4 and Table 23 of OIML D11.</w:t>
            </w:r>
          </w:p>
          <w:p w:rsidR="00D21FC8" w:rsidRDefault="00D21FC8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D21FC8" w:rsidRDefault="00D21FC8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Also these levels have received full consensus </w:t>
            </w:r>
            <w:proofErr w:type="spellStart"/>
            <w:r>
              <w:rPr>
                <w:rFonts w:eastAsiaTheme="minorEastAsia"/>
                <w:bCs/>
                <w:sz w:val="18"/>
                <w:szCs w:val="18"/>
              </w:rPr>
              <w:t>n</w:t>
            </w:r>
            <w:proofErr w:type="spellEnd"/>
            <w:r>
              <w:rPr>
                <w:rFonts w:eastAsiaTheme="minorEastAsia"/>
                <w:bCs/>
                <w:sz w:val="18"/>
                <w:szCs w:val="18"/>
              </w:rPr>
              <w:t xml:space="preserve"> all previous drafts.</w:t>
            </w:r>
          </w:p>
          <w:p w:rsidR="00D21FC8" w:rsidRDefault="00D21FC8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D21FC8" w:rsidRDefault="00D21FC8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No text change.</w:t>
            </w:r>
          </w:p>
          <w:p w:rsidR="00B05BED" w:rsidRDefault="00B05BED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B05BED" w:rsidRPr="000F13C8" w:rsidRDefault="00B05BED" w:rsidP="00B706D3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556332" w:rsidRPr="000F13C8" w:rsidTr="00D2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556332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0014</w:t>
            </w:r>
          </w:p>
          <w:p w:rsidR="00556332" w:rsidRPr="000F13C8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VN</w:t>
            </w:r>
          </w:p>
        </w:tc>
        <w:tc>
          <w:tcPr>
            <w:tcW w:w="624" w:type="dxa"/>
          </w:tcPr>
          <w:p w:rsidR="0055633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1208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Other </w:t>
            </w:r>
            <w:r w:rsidRPr="002250A8">
              <w:rPr>
                <w:rFonts w:eastAsiaTheme="minorEastAsia"/>
                <w:sz w:val="18"/>
                <w:szCs w:val="18"/>
              </w:rPr>
              <w:t>Clause</w:t>
            </w:r>
            <w:r>
              <w:rPr>
                <w:rFonts w:eastAsiaTheme="minorEastAsia"/>
                <w:sz w:val="18"/>
                <w:szCs w:val="18"/>
              </w:rPr>
              <w:t>s</w:t>
            </w:r>
            <w:r w:rsidRPr="002250A8">
              <w:rPr>
                <w:rFonts w:eastAsiaTheme="minorEastAsia"/>
                <w:sz w:val="18"/>
                <w:szCs w:val="18"/>
              </w:rPr>
              <w:t>/ Sub clause</w:t>
            </w:r>
            <w:r>
              <w:rPr>
                <w:rFonts w:eastAsiaTheme="minorEastAsia"/>
                <w:sz w:val="18"/>
                <w:szCs w:val="18"/>
              </w:rPr>
              <w:t>s</w:t>
            </w:r>
          </w:p>
        </w:tc>
        <w:tc>
          <w:tcPr>
            <w:tcW w:w="1208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17" w:type="dxa"/>
          </w:tcPr>
          <w:p w:rsidR="00556332" w:rsidRDefault="00556332" w:rsidP="005563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419F2">
              <w:rPr>
                <w:rFonts w:eastAsiaTheme="minorEastAsia"/>
                <w:sz w:val="18"/>
                <w:szCs w:val="18"/>
              </w:rPr>
              <w:t>Ed</w:t>
            </w:r>
          </w:p>
        </w:tc>
        <w:tc>
          <w:tcPr>
            <w:tcW w:w="4178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2250A8">
              <w:rPr>
                <w:rFonts w:eastAsiaTheme="minorEastAsia"/>
                <w:sz w:val="18"/>
                <w:szCs w:val="18"/>
              </w:rPr>
              <w:t>As above</w:t>
            </w:r>
          </w:p>
        </w:tc>
        <w:tc>
          <w:tcPr>
            <w:tcW w:w="4235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21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Formatting issue, </w:t>
            </w:r>
            <w:r w:rsidRPr="00BC0215">
              <w:rPr>
                <w:rFonts w:eastAsiaTheme="minorEastAsia"/>
                <w:bCs/>
                <w:sz w:val="18"/>
                <w:szCs w:val="18"/>
                <w:highlight w:val="yellow"/>
              </w:rPr>
              <w:t>BIML will resolve.</w:t>
            </w:r>
          </w:p>
        </w:tc>
      </w:tr>
      <w:tr w:rsidR="00556332" w:rsidRPr="000F13C8" w:rsidTr="00D21FC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556332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0015</w:t>
            </w:r>
          </w:p>
          <w:p w:rsidR="00556332" w:rsidRPr="000F13C8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VN</w:t>
            </w:r>
          </w:p>
        </w:tc>
        <w:tc>
          <w:tcPr>
            <w:tcW w:w="624" w:type="dxa"/>
          </w:tcPr>
          <w:p w:rsidR="0055633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1208" w:type="dxa"/>
          </w:tcPr>
          <w:p w:rsidR="00556332" w:rsidRPr="000F13C8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556332" w:rsidRPr="000F13C8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17" w:type="dxa"/>
          </w:tcPr>
          <w:p w:rsidR="00556332" w:rsidRPr="000F13C8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178" w:type="dxa"/>
          </w:tcPr>
          <w:p w:rsidR="00556332" w:rsidRPr="000F13C8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No comment</w:t>
            </w:r>
          </w:p>
        </w:tc>
        <w:tc>
          <w:tcPr>
            <w:tcW w:w="4235" w:type="dxa"/>
          </w:tcPr>
          <w:p w:rsidR="00556332" w:rsidRPr="000F13C8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21" w:type="dxa"/>
          </w:tcPr>
          <w:p w:rsidR="0055633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2F0DE8">
              <w:rPr>
                <w:rFonts w:eastAsiaTheme="minorEastAsia"/>
                <w:bCs/>
                <w:sz w:val="18"/>
                <w:szCs w:val="18"/>
              </w:rPr>
              <w:t xml:space="preserve">Formatting issue, </w:t>
            </w:r>
            <w:r w:rsidRPr="00BC0215">
              <w:rPr>
                <w:rFonts w:eastAsiaTheme="minorEastAsia"/>
                <w:bCs/>
                <w:sz w:val="18"/>
                <w:szCs w:val="18"/>
                <w:highlight w:val="yellow"/>
              </w:rPr>
              <w:t>BIML will resolve.</w:t>
            </w:r>
          </w:p>
          <w:p w:rsidR="00556332" w:rsidRPr="000F13C8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556332" w:rsidRPr="000F13C8" w:rsidTr="00D2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556332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0016</w:t>
            </w:r>
          </w:p>
          <w:p w:rsidR="00556332" w:rsidRPr="000F13C8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BR</w:t>
            </w:r>
          </w:p>
        </w:tc>
        <w:tc>
          <w:tcPr>
            <w:tcW w:w="624" w:type="dxa"/>
          </w:tcPr>
          <w:p w:rsidR="0055633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1208" w:type="dxa"/>
          </w:tcPr>
          <w:p w:rsidR="0055633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4.9</w:t>
            </w:r>
          </w:p>
          <w:p w:rsidR="0055633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17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ed</w:t>
            </w:r>
          </w:p>
        </w:tc>
        <w:tc>
          <w:tcPr>
            <w:tcW w:w="4178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We recommend numbering tables in this section too.</w:t>
            </w:r>
          </w:p>
        </w:tc>
        <w:tc>
          <w:tcPr>
            <w:tcW w:w="4235" w:type="dxa"/>
          </w:tcPr>
          <w:p w:rsidR="00556332" w:rsidRPr="0093040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21" w:type="dxa"/>
          </w:tcPr>
          <w:p w:rsidR="0075635B" w:rsidRDefault="0075635B" w:rsidP="0075635B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Comment understood, but believe the Tables in </w:t>
            </w:r>
            <w:r>
              <w:rPr>
                <w:rFonts w:eastAsiaTheme="minorEastAsia"/>
                <w:bCs/>
                <w:sz w:val="18"/>
                <w:szCs w:val="18"/>
              </w:rPr>
              <w:t>R117-2, Chapter 4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 are OK without unique numbers.</w:t>
            </w:r>
          </w:p>
          <w:p w:rsidR="0075635B" w:rsidRDefault="0075635B" w:rsidP="0075635B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75635B" w:rsidRDefault="0075635B" w:rsidP="0075635B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The</w:t>
            </w:r>
            <w:r>
              <w:rPr>
                <w:rFonts w:eastAsiaTheme="minorEastAsia"/>
                <w:bCs/>
                <w:sz w:val="18"/>
                <w:szCs w:val="18"/>
              </w:rPr>
              <w:t>se</w:t>
            </w:r>
            <w:r>
              <w:rPr>
                <w:rFonts w:eastAsiaTheme="minorEastAsia"/>
                <w:bCs/>
                <w:sz w:val="18"/>
                <w:szCs w:val="18"/>
              </w:rPr>
              <w:t xml:space="preserve"> tables can simply be referenced with their Title and/or the Clause number.</w:t>
            </w:r>
          </w:p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556332" w:rsidRPr="000F13C8" w:rsidTr="00D21FC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556332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0017</w:t>
            </w:r>
          </w:p>
          <w:p w:rsidR="00556332" w:rsidRPr="000F13C8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BR</w:t>
            </w:r>
          </w:p>
        </w:tc>
        <w:tc>
          <w:tcPr>
            <w:tcW w:w="624" w:type="dxa"/>
          </w:tcPr>
          <w:p w:rsidR="0055633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1208" w:type="dxa"/>
          </w:tcPr>
          <w:p w:rsidR="0055633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4.9</w:t>
            </w:r>
          </w:p>
          <w:p w:rsidR="0055633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  <w:p w:rsidR="00556332" w:rsidRPr="000F13C8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556332" w:rsidRPr="000F13C8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  <w:r w:rsidRPr="00B8529F">
              <w:rPr>
                <w:rFonts w:eastAsiaTheme="minorEastAsia"/>
                <w:sz w:val="18"/>
                <w:szCs w:val="18"/>
                <w:vertAlign w:val="superscript"/>
              </w:rPr>
              <w:t>nd</w:t>
            </w:r>
            <w:r>
              <w:rPr>
                <w:rFonts w:eastAsiaTheme="minorEastAsia"/>
                <w:sz w:val="18"/>
                <w:szCs w:val="18"/>
              </w:rPr>
              <w:t xml:space="preserve"> table</w:t>
            </w:r>
          </w:p>
        </w:tc>
        <w:tc>
          <w:tcPr>
            <w:tcW w:w="1117" w:type="dxa"/>
          </w:tcPr>
          <w:p w:rsidR="00556332" w:rsidRPr="000F13C8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proofErr w:type="spellStart"/>
            <w:r>
              <w:rPr>
                <w:rFonts w:eastAsiaTheme="minorEastAsia"/>
                <w:sz w:val="18"/>
                <w:szCs w:val="18"/>
              </w:rPr>
              <w:t>te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>/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ed</w:t>
            </w:r>
            <w:proofErr w:type="spellEnd"/>
          </w:p>
        </w:tc>
        <w:tc>
          <w:tcPr>
            <w:tcW w:w="4178" w:type="dxa"/>
          </w:tcPr>
          <w:p w:rsidR="00556332" w:rsidRPr="000F13C8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Correct the severity level for AC voltage dips, short interruptions and voltage variations according with previous comment.</w:t>
            </w:r>
          </w:p>
        </w:tc>
        <w:tc>
          <w:tcPr>
            <w:tcW w:w="4235" w:type="dxa"/>
          </w:tcPr>
          <w:p w:rsidR="0055633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Correct the severity level for AC voltage dips, short interruptions and voltage variations as follows:</w:t>
            </w:r>
          </w:p>
          <w:p w:rsidR="0055633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  <w:p w:rsidR="0055633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E1 – class 2</w:t>
            </w:r>
          </w:p>
          <w:p w:rsidR="00556332" w:rsidRPr="00A46A33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A46A33">
              <w:rPr>
                <w:rFonts w:eastAsiaTheme="minorEastAsia"/>
                <w:sz w:val="18"/>
                <w:szCs w:val="18"/>
              </w:rPr>
              <w:t>E2 – class 3</w:t>
            </w:r>
          </w:p>
        </w:tc>
        <w:tc>
          <w:tcPr>
            <w:tcW w:w="2421" w:type="dxa"/>
          </w:tcPr>
          <w:p w:rsidR="00556332" w:rsidRDefault="009C695F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See response to Comment 0013 from BR.</w:t>
            </w:r>
          </w:p>
          <w:p w:rsidR="009C695F" w:rsidRDefault="009C695F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9C695F" w:rsidRPr="000F13C8" w:rsidRDefault="009C695F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No text change.</w:t>
            </w:r>
          </w:p>
        </w:tc>
      </w:tr>
      <w:tr w:rsidR="00556332" w:rsidRPr="000F13C8" w:rsidTr="00D2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556332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0018</w:t>
            </w:r>
          </w:p>
          <w:p w:rsidR="00556332" w:rsidRPr="000F13C8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BR</w:t>
            </w:r>
          </w:p>
        </w:tc>
        <w:tc>
          <w:tcPr>
            <w:tcW w:w="624" w:type="dxa"/>
          </w:tcPr>
          <w:p w:rsidR="0055633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1208" w:type="dxa"/>
          </w:tcPr>
          <w:p w:rsidR="0055633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4.9</w:t>
            </w:r>
          </w:p>
          <w:p w:rsidR="0055633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B8529F">
              <w:rPr>
                <w:rFonts w:eastAsiaTheme="minorEastAsia"/>
                <w:sz w:val="18"/>
                <w:szCs w:val="18"/>
              </w:rPr>
              <w:t>Table 4.9.3</w:t>
            </w:r>
          </w:p>
        </w:tc>
        <w:tc>
          <w:tcPr>
            <w:tcW w:w="1117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proofErr w:type="spellStart"/>
            <w:r>
              <w:rPr>
                <w:rFonts w:eastAsiaTheme="minorEastAsia"/>
                <w:sz w:val="18"/>
                <w:szCs w:val="18"/>
              </w:rPr>
              <w:t>te</w:t>
            </w:r>
            <w:proofErr w:type="spellEnd"/>
            <w:r>
              <w:rPr>
                <w:rFonts w:eastAsiaTheme="minorEastAsia"/>
                <w:sz w:val="18"/>
                <w:szCs w:val="18"/>
              </w:rPr>
              <w:t>/</w:t>
            </w:r>
            <w:proofErr w:type="spellStart"/>
            <w:r>
              <w:rPr>
                <w:rFonts w:eastAsiaTheme="minorEastAsia"/>
                <w:sz w:val="18"/>
                <w:szCs w:val="18"/>
              </w:rPr>
              <w:t>ed</w:t>
            </w:r>
            <w:proofErr w:type="spellEnd"/>
          </w:p>
        </w:tc>
        <w:tc>
          <w:tcPr>
            <w:tcW w:w="4178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Correct the severity class specified in this table. Observe that the tests are correctly specified for class 2 and 3!</w:t>
            </w:r>
          </w:p>
        </w:tc>
        <w:tc>
          <w:tcPr>
            <w:tcW w:w="4235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Correct severity levels on the table’s label </w:t>
            </w:r>
          </w:p>
        </w:tc>
        <w:tc>
          <w:tcPr>
            <w:tcW w:w="2421" w:type="dxa"/>
          </w:tcPr>
          <w:p w:rsidR="009C695F" w:rsidRPr="009C695F" w:rsidRDefault="009C695F" w:rsidP="009C695F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9C695F">
              <w:rPr>
                <w:rFonts w:eastAsiaTheme="minorEastAsia"/>
                <w:bCs/>
                <w:sz w:val="18"/>
                <w:szCs w:val="18"/>
              </w:rPr>
              <w:t>See response to Comment 0013 from BR.</w:t>
            </w:r>
          </w:p>
          <w:p w:rsidR="009C695F" w:rsidRPr="009C695F" w:rsidRDefault="009C695F" w:rsidP="009C695F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  <w:p w:rsidR="00556332" w:rsidRPr="000F13C8" w:rsidRDefault="009C695F" w:rsidP="009C695F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9C695F">
              <w:rPr>
                <w:rFonts w:eastAsiaTheme="minorEastAsia"/>
                <w:bCs/>
                <w:sz w:val="18"/>
                <w:szCs w:val="18"/>
              </w:rPr>
              <w:t>No text change.</w:t>
            </w:r>
          </w:p>
        </w:tc>
      </w:tr>
      <w:tr w:rsidR="00556332" w:rsidRPr="000F13C8" w:rsidTr="00D21FC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556332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0019</w:t>
            </w:r>
          </w:p>
          <w:p w:rsidR="00556332" w:rsidRPr="00751742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FR</w:t>
            </w:r>
          </w:p>
        </w:tc>
        <w:tc>
          <w:tcPr>
            <w:tcW w:w="624" w:type="dxa"/>
          </w:tcPr>
          <w:p w:rsidR="00556332" w:rsidRPr="0075174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1208" w:type="dxa"/>
          </w:tcPr>
          <w:p w:rsidR="00556332" w:rsidRPr="0075174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sz w:val="18"/>
                <w:szCs w:val="18"/>
              </w:rPr>
              <w:t>Annex X.K</w:t>
            </w:r>
          </w:p>
        </w:tc>
        <w:tc>
          <w:tcPr>
            <w:tcW w:w="1208" w:type="dxa"/>
          </w:tcPr>
          <w:p w:rsidR="00556332" w:rsidRPr="0075174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17" w:type="dxa"/>
          </w:tcPr>
          <w:p w:rsidR="00556332" w:rsidRPr="0075174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proofErr w:type="spellStart"/>
            <w:r>
              <w:rPr>
                <w:rFonts w:eastAsiaTheme="minorEastAsia"/>
                <w:sz w:val="18"/>
                <w:szCs w:val="18"/>
              </w:rPr>
              <w:t>te</w:t>
            </w:r>
            <w:proofErr w:type="spellEnd"/>
          </w:p>
        </w:tc>
        <w:tc>
          <w:tcPr>
            <w:tcW w:w="4178" w:type="dxa"/>
          </w:tcPr>
          <w:p w:rsidR="00556332" w:rsidRPr="00F578AB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F578AB">
              <w:rPr>
                <w:rFonts w:eastAsiaTheme="minorEastAsia"/>
                <w:sz w:val="18"/>
                <w:szCs w:val="18"/>
              </w:rPr>
              <w:t xml:space="preserve">The </w:t>
            </w:r>
            <w:r>
              <w:rPr>
                <w:rFonts w:eastAsiaTheme="minorEastAsia"/>
                <w:sz w:val="18"/>
                <w:szCs w:val="18"/>
              </w:rPr>
              <w:t>checking</w:t>
            </w:r>
            <w:r w:rsidRPr="00F578AB">
              <w:rPr>
                <w:rFonts w:eastAsiaTheme="minorEastAsia"/>
                <w:sz w:val="18"/>
                <w:szCs w:val="18"/>
              </w:rPr>
              <w:t xml:space="preserve"> of the air / gas intrusion measuring device seems very difficult to carry out on site</w:t>
            </w:r>
            <w:r>
              <w:rPr>
                <w:rFonts w:eastAsiaTheme="minorEastAsia"/>
                <w:sz w:val="18"/>
                <w:szCs w:val="18"/>
              </w:rPr>
              <w:t>.</w:t>
            </w:r>
          </w:p>
          <w:p w:rsidR="00556332" w:rsidRPr="0075174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235" w:type="dxa"/>
          </w:tcPr>
          <w:p w:rsidR="00556332" w:rsidRPr="0075174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21" w:type="dxa"/>
          </w:tcPr>
          <w:p w:rsidR="00556332" w:rsidRPr="00751742" w:rsidRDefault="009C695F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Noted.</w:t>
            </w:r>
            <w:r w:rsidR="00E82F28">
              <w:rPr>
                <w:rFonts w:eastAsiaTheme="minorEastAsia"/>
                <w:bCs/>
                <w:sz w:val="18"/>
                <w:szCs w:val="18"/>
              </w:rPr>
              <w:t xml:space="preserve">  Informative Annex.</w:t>
            </w:r>
          </w:p>
        </w:tc>
      </w:tr>
      <w:tr w:rsidR="00556332" w:rsidRPr="000F13C8" w:rsidTr="00D2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556332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0020</w:t>
            </w:r>
          </w:p>
          <w:p w:rsidR="00556332" w:rsidRPr="00751742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FR</w:t>
            </w:r>
          </w:p>
        </w:tc>
        <w:tc>
          <w:tcPr>
            <w:tcW w:w="624" w:type="dxa"/>
          </w:tcPr>
          <w:p w:rsidR="00556332" w:rsidRPr="0075174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1208" w:type="dxa"/>
          </w:tcPr>
          <w:p w:rsidR="00556332" w:rsidRPr="0075174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>Annex X.L</w:t>
            </w:r>
          </w:p>
        </w:tc>
        <w:tc>
          <w:tcPr>
            <w:tcW w:w="1208" w:type="dxa"/>
          </w:tcPr>
          <w:p w:rsidR="00556332" w:rsidRPr="0075174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17" w:type="dxa"/>
          </w:tcPr>
          <w:p w:rsidR="00556332" w:rsidRPr="0075174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proofErr w:type="spellStart"/>
            <w:r>
              <w:rPr>
                <w:rFonts w:eastAsiaTheme="minorEastAsia"/>
                <w:sz w:val="18"/>
                <w:szCs w:val="18"/>
              </w:rPr>
              <w:t>te</w:t>
            </w:r>
            <w:proofErr w:type="spellEnd"/>
          </w:p>
        </w:tc>
        <w:tc>
          <w:tcPr>
            <w:tcW w:w="4178" w:type="dxa"/>
          </w:tcPr>
          <w:p w:rsidR="00556332" w:rsidRPr="0075174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 xml:space="preserve">The checking for the measurement of the return line seems </w:t>
            </w:r>
            <w:r w:rsidRPr="00F578AB">
              <w:rPr>
                <w:rFonts w:eastAsiaTheme="minorEastAsia"/>
                <w:sz w:val="18"/>
                <w:szCs w:val="18"/>
              </w:rPr>
              <w:t>very difficult to carry out on site</w:t>
            </w:r>
            <w:r>
              <w:rPr>
                <w:rFonts w:eastAsiaTheme="minorEastAsia"/>
                <w:sz w:val="18"/>
                <w:szCs w:val="18"/>
              </w:rPr>
              <w:t>.</w:t>
            </w:r>
          </w:p>
        </w:tc>
        <w:tc>
          <w:tcPr>
            <w:tcW w:w="4235" w:type="dxa"/>
          </w:tcPr>
          <w:p w:rsidR="00556332" w:rsidRPr="0075174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421" w:type="dxa"/>
          </w:tcPr>
          <w:p w:rsidR="00556332" w:rsidRPr="00751742" w:rsidRDefault="009C695F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Noted.</w:t>
            </w:r>
            <w:r w:rsidR="00E82F28">
              <w:rPr>
                <w:rFonts w:eastAsiaTheme="minorEastAsia"/>
                <w:bCs/>
                <w:sz w:val="18"/>
                <w:szCs w:val="18"/>
              </w:rPr>
              <w:t xml:space="preserve">  Informative Annex.</w:t>
            </w:r>
          </w:p>
        </w:tc>
      </w:tr>
      <w:tr w:rsidR="00556332" w:rsidRPr="000F13C8" w:rsidTr="00D21FC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556332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0021</w:t>
            </w:r>
          </w:p>
          <w:p w:rsidR="00556332" w:rsidRPr="00751742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FR</w:t>
            </w:r>
          </w:p>
        </w:tc>
        <w:tc>
          <w:tcPr>
            <w:tcW w:w="624" w:type="dxa"/>
          </w:tcPr>
          <w:p w:rsidR="00556332" w:rsidRPr="0075174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1208" w:type="dxa"/>
          </w:tcPr>
          <w:p w:rsidR="00556332" w:rsidRPr="00D02266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75093">
              <w:rPr>
                <w:sz w:val="18"/>
                <w:szCs w:val="18"/>
              </w:rPr>
              <w:t>Annex X.L</w:t>
            </w:r>
          </w:p>
        </w:tc>
        <w:tc>
          <w:tcPr>
            <w:tcW w:w="1208" w:type="dxa"/>
          </w:tcPr>
          <w:p w:rsidR="00556332" w:rsidRPr="0075174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sz w:val="18"/>
                <w:szCs w:val="18"/>
              </w:rPr>
              <w:t>X.L.3</w:t>
            </w:r>
          </w:p>
        </w:tc>
        <w:tc>
          <w:tcPr>
            <w:tcW w:w="1117" w:type="dxa"/>
          </w:tcPr>
          <w:p w:rsidR="00556332" w:rsidRPr="0075174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ed</w:t>
            </w:r>
          </w:p>
        </w:tc>
        <w:tc>
          <w:tcPr>
            <w:tcW w:w="4178" w:type="dxa"/>
          </w:tcPr>
          <w:p w:rsidR="00556332" w:rsidRPr="0075174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375093">
              <w:rPr>
                <w:rFonts w:eastAsiaTheme="minorEastAsia"/>
                <w:sz w:val="18"/>
                <w:szCs w:val="18"/>
              </w:rPr>
              <w:t xml:space="preserve">The references to OIML R 117-1 given are </w:t>
            </w:r>
            <w:r>
              <w:rPr>
                <w:rFonts w:eastAsiaTheme="minorEastAsia"/>
                <w:sz w:val="18"/>
                <w:szCs w:val="18"/>
              </w:rPr>
              <w:t>wrong</w:t>
            </w:r>
            <w:r w:rsidRPr="00375093">
              <w:rPr>
                <w:rFonts w:eastAsiaTheme="minorEastAsia"/>
                <w:sz w:val="18"/>
                <w:szCs w:val="18"/>
              </w:rPr>
              <w:t xml:space="preserve"> (5.14.5; 5.14.6; 5.14.7 </w:t>
            </w:r>
            <w:r>
              <w:rPr>
                <w:rFonts w:eastAsiaTheme="minorEastAsia"/>
                <w:sz w:val="18"/>
                <w:szCs w:val="18"/>
              </w:rPr>
              <w:t>and</w:t>
            </w:r>
            <w:r w:rsidRPr="00375093">
              <w:rPr>
                <w:rFonts w:eastAsiaTheme="minorEastAsia"/>
                <w:sz w:val="18"/>
                <w:szCs w:val="18"/>
              </w:rPr>
              <w:t xml:space="preserve"> 5.14.9 doesn’t exist)</w:t>
            </w:r>
          </w:p>
        </w:tc>
        <w:tc>
          <w:tcPr>
            <w:tcW w:w="4235" w:type="dxa"/>
          </w:tcPr>
          <w:p w:rsidR="00556332" w:rsidRPr="00751742" w:rsidRDefault="00556332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Replace wrong references with 5.11.5, 5.11.6, 5.11.7 and 5.11.9</w:t>
            </w:r>
          </w:p>
        </w:tc>
        <w:tc>
          <w:tcPr>
            <w:tcW w:w="2421" w:type="dxa"/>
          </w:tcPr>
          <w:p w:rsidR="00556332" w:rsidRPr="008336B7" w:rsidRDefault="00D26211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  <w:highlight w:val="yellow"/>
              </w:rPr>
            </w:pPr>
            <w:r w:rsidRPr="008336B7">
              <w:rPr>
                <w:rFonts w:eastAsiaTheme="minorEastAsia"/>
                <w:bCs/>
                <w:sz w:val="18"/>
                <w:szCs w:val="18"/>
                <w:highlight w:val="yellow"/>
              </w:rPr>
              <w:t>Agree.</w:t>
            </w:r>
          </w:p>
          <w:p w:rsidR="00D26211" w:rsidRPr="008336B7" w:rsidRDefault="00D26211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  <w:highlight w:val="yellow"/>
              </w:rPr>
            </w:pPr>
          </w:p>
          <w:p w:rsidR="00D26211" w:rsidRDefault="00D26211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 w:rsidRPr="008336B7">
              <w:rPr>
                <w:rFonts w:eastAsiaTheme="minorEastAsia"/>
                <w:bCs/>
                <w:sz w:val="18"/>
                <w:szCs w:val="18"/>
                <w:highlight w:val="yellow"/>
              </w:rPr>
              <w:t>See change on page 6 of this document.</w:t>
            </w:r>
          </w:p>
          <w:p w:rsidR="00D26211" w:rsidRPr="00751742" w:rsidRDefault="00D26211" w:rsidP="0055633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556332" w:rsidRPr="000F13C8" w:rsidTr="00D21F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4" w:type="dxa"/>
          </w:tcPr>
          <w:p w:rsidR="00556332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0022</w:t>
            </w:r>
          </w:p>
          <w:p w:rsidR="00556332" w:rsidRPr="000F13C8" w:rsidRDefault="00556332" w:rsidP="00556332">
            <w:pPr>
              <w:keepLines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VN</w:t>
            </w:r>
          </w:p>
        </w:tc>
        <w:tc>
          <w:tcPr>
            <w:tcW w:w="624" w:type="dxa"/>
          </w:tcPr>
          <w:p w:rsidR="0055633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1208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Annex F</w:t>
            </w:r>
            <w:r w:rsidRPr="002250A8">
              <w:rPr>
                <w:rFonts w:eastAsiaTheme="minorEastAsia"/>
                <w:sz w:val="18"/>
                <w:szCs w:val="18"/>
              </w:rPr>
              <w:t xml:space="preserve"> </w:t>
            </w:r>
          </w:p>
        </w:tc>
        <w:tc>
          <w:tcPr>
            <w:tcW w:w="1208" w:type="dxa"/>
          </w:tcPr>
          <w:p w:rsidR="00556332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2250A8">
              <w:rPr>
                <w:rFonts w:eastAsiaTheme="minorEastAsia"/>
                <w:sz w:val="18"/>
                <w:szCs w:val="18"/>
              </w:rPr>
              <w:t>Performance tests</w:t>
            </w:r>
          </w:p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A</w:t>
            </w:r>
            <w:r w:rsidRPr="002250A8">
              <w:rPr>
                <w:rFonts w:eastAsiaTheme="minorEastAsia"/>
                <w:sz w:val="18"/>
                <w:szCs w:val="18"/>
              </w:rPr>
              <w:t>ll forms</w:t>
            </w:r>
          </w:p>
        </w:tc>
        <w:tc>
          <w:tcPr>
            <w:tcW w:w="1117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Ed</w:t>
            </w:r>
          </w:p>
        </w:tc>
        <w:tc>
          <w:tcPr>
            <w:tcW w:w="4178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2250A8">
              <w:rPr>
                <w:rFonts w:eastAsiaTheme="minorEastAsia"/>
                <w:sz w:val="18"/>
                <w:szCs w:val="18"/>
              </w:rPr>
              <w:t>Adding "rh" symbol</w:t>
            </w:r>
            <w:r>
              <w:rPr>
                <w:rFonts w:eastAsiaTheme="minorEastAsia"/>
                <w:sz w:val="18"/>
                <w:szCs w:val="18"/>
              </w:rPr>
              <w:t>: % =&gt; %rh (Relative humidity)</w:t>
            </w:r>
          </w:p>
        </w:tc>
        <w:tc>
          <w:tcPr>
            <w:tcW w:w="4235" w:type="dxa"/>
          </w:tcPr>
          <w:p w:rsidR="00556332" w:rsidRPr="000F13C8" w:rsidRDefault="00556332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sz w:val="18"/>
                <w:szCs w:val="18"/>
              </w:rPr>
            </w:pPr>
            <w:r w:rsidRPr="00425E27">
              <w:rPr>
                <w:rFonts w:eastAsiaTheme="minorEastAsia"/>
                <w:sz w:val="18"/>
                <w:szCs w:val="18"/>
              </w:rPr>
              <w:t>Towards a uniform notation</w:t>
            </w:r>
            <w:bookmarkStart w:id="0" w:name="_GoBack"/>
            <w:bookmarkEnd w:id="0"/>
          </w:p>
        </w:tc>
        <w:tc>
          <w:tcPr>
            <w:tcW w:w="2421" w:type="dxa"/>
          </w:tcPr>
          <w:p w:rsidR="00556332" w:rsidRPr="000F13C8" w:rsidRDefault="00D26211" w:rsidP="00556332">
            <w:pPr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Formatting issue, </w:t>
            </w:r>
            <w:r w:rsidRPr="00BC0215">
              <w:rPr>
                <w:rFonts w:eastAsiaTheme="minorEastAsia"/>
                <w:bCs/>
                <w:sz w:val="18"/>
                <w:szCs w:val="18"/>
                <w:highlight w:val="yellow"/>
              </w:rPr>
              <w:t>BIML will resolve.</w:t>
            </w:r>
          </w:p>
        </w:tc>
      </w:tr>
    </w:tbl>
    <w:p w:rsidR="006777AD" w:rsidRDefault="006777AD"/>
    <w:p w:rsidR="00DF5974" w:rsidRDefault="00DF5974" w:rsidP="005275F4">
      <w:pPr>
        <w:rPr>
          <w:color w:val="000000"/>
        </w:rPr>
      </w:pPr>
    </w:p>
    <w:p w:rsidR="00DF5974" w:rsidRDefault="00DF5974">
      <w:pPr>
        <w:rPr>
          <w:color w:val="000000"/>
        </w:rPr>
      </w:pPr>
      <w:r>
        <w:rPr>
          <w:color w:val="000000"/>
        </w:rPr>
        <w:br w:type="page"/>
      </w:r>
    </w:p>
    <w:p w:rsidR="005275F4" w:rsidRDefault="005275F4" w:rsidP="005275F4">
      <w:pPr>
        <w:rPr>
          <w:color w:val="000000"/>
        </w:rPr>
      </w:pPr>
      <w:r>
        <w:rPr>
          <w:color w:val="000000"/>
        </w:rPr>
        <w:lastRenderedPageBreak/>
        <w:t>C:\Users\MUSSIO\Documents\comments\2019-R117_POB_Comments-VN.docx: Collation successful</w:t>
      </w:r>
    </w:p>
    <w:p w:rsidR="005275F4" w:rsidRDefault="005275F4" w:rsidP="005275F4">
      <w:pPr>
        <w:rPr>
          <w:color w:val="000000"/>
        </w:rPr>
      </w:pPr>
      <w:r>
        <w:rPr>
          <w:color w:val="000000"/>
        </w:rPr>
        <w:t>C:\Users\MUSSIO\Documents\comments\R117Comments_template -CH.docx: Collation successful</w:t>
      </w:r>
    </w:p>
    <w:p w:rsidR="005275F4" w:rsidRDefault="005275F4" w:rsidP="005275F4">
      <w:pPr>
        <w:rPr>
          <w:color w:val="000000"/>
        </w:rPr>
      </w:pPr>
      <w:r>
        <w:rPr>
          <w:color w:val="000000"/>
        </w:rPr>
        <w:t>C:\Users\MUSSIO\Documents\comments\R117Comments_template -France.docx: Collation successful</w:t>
      </w:r>
    </w:p>
    <w:p w:rsidR="005275F4" w:rsidRDefault="005275F4" w:rsidP="005275F4">
      <w:pPr>
        <w:rPr>
          <w:color w:val="000000"/>
        </w:rPr>
      </w:pPr>
      <w:r>
        <w:rPr>
          <w:color w:val="000000"/>
        </w:rPr>
        <w:t>C:\Users\MUSSIO\Documents\comments\R117_Brazil Comments.docx: Collation successful</w:t>
      </w:r>
    </w:p>
    <w:p w:rsidR="005275F4" w:rsidRDefault="005275F4" w:rsidP="005275F4">
      <w:pPr>
        <w:rPr>
          <w:color w:val="000000"/>
        </w:rPr>
      </w:pPr>
      <w:r>
        <w:rPr>
          <w:color w:val="000000"/>
        </w:rPr>
        <w:t>Collation of files was successful. Number of collated files: 4</w:t>
      </w:r>
    </w:p>
    <w:p w:rsidR="005275F4" w:rsidRDefault="005275F4" w:rsidP="005275F4">
      <w:pPr>
        <w:rPr>
          <w:color w:val="000000"/>
        </w:rPr>
      </w:pPr>
      <w:r>
        <w:rPr>
          <w:color w:val="000000"/>
        </w:rPr>
        <w:t xml:space="preserve">SELECTED        </w:t>
      </w:r>
      <w:proofErr w:type="gramStart"/>
      <w:r>
        <w:rPr>
          <w:color w:val="000000"/>
        </w:rPr>
        <w:t xml:space="preserve">   (</w:t>
      </w:r>
      <w:proofErr w:type="gramEnd"/>
      <w:r>
        <w:rPr>
          <w:color w:val="000000"/>
        </w:rPr>
        <w:t>number of files):  4</w:t>
      </w:r>
    </w:p>
    <w:p w:rsidR="005275F4" w:rsidRDefault="005275F4" w:rsidP="005275F4">
      <w:pPr>
        <w:rPr>
          <w:color w:val="000000"/>
        </w:rPr>
      </w:pPr>
      <w:r>
        <w:rPr>
          <w:color w:val="000000"/>
        </w:rPr>
        <w:t xml:space="preserve">PASSED TEST     </w:t>
      </w:r>
      <w:proofErr w:type="gramStart"/>
      <w:r>
        <w:rPr>
          <w:color w:val="000000"/>
        </w:rPr>
        <w:t xml:space="preserve">   (</w:t>
      </w:r>
      <w:proofErr w:type="gramEnd"/>
      <w:r>
        <w:rPr>
          <w:color w:val="000000"/>
        </w:rPr>
        <w:t>number of files):  4</w:t>
      </w:r>
    </w:p>
    <w:p w:rsidR="005275F4" w:rsidRDefault="005275F4" w:rsidP="005275F4">
      <w:pPr>
        <w:rPr>
          <w:color w:val="000000"/>
        </w:rPr>
      </w:pPr>
      <w:r>
        <w:rPr>
          <w:color w:val="000000"/>
        </w:rPr>
        <w:t xml:space="preserve">FAILED TEST     </w:t>
      </w:r>
      <w:proofErr w:type="gramStart"/>
      <w:r>
        <w:rPr>
          <w:color w:val="000000"/>
        </w:rPr>
        <w:t xml:space="preserve">   (</w:t>
      </w:r>
      <w:proofErr w:type="gramEnd"/>
      <w:r>
        <w:rPr>
          <w:color w:val="000000"/>
        </w:rPr>
        <w:t>number of files):  0</w:t>
      </w:r>
    </w:p>
    <w:p w:rsidR="005275F4" w:rsidRDefault="005275F4" w:rsidP="005275F4">
      <w:pPr>
        <w:rPr>
          <w:color w:val="000000"/>
        </w:rPr>
      </w:pPr>
      <w:r>
        <w:rPr>
          <w:color w:val="000000"/>
        </w:rPr>
        <w:t>CCT - Version 4.0/2015</w:t>
      </w:r>
    </w:p>
    <w:p w:rsidR="005275F4" w:rsidRPr="00711F0E" w:rsidRDefault="005275F4" w:rsidP="005275F4">
      <w:pPr>
        <w:rPr>
          <w:color w:val="000000"/>
        </w:rPr>
      </w:pPr>
    </w:p>
    <w:p w:rsidR="005275F4" w:rsidRDefault="005275F4"/>
    <w:p w:rsidR="00AC5E13" w:rsidRDefault="00AC5E13"/>
    <w:p w:rsidR="00AC5E13" w:rsidRDefault="00AC5E13">
      <w:r>
        <w:br w:type="page"/>
      </w:r>
    </w:p>
    <w:p w:rsidR="00AC5E13" w:rsidRDefault="00AC5E13"/>
    <w:p w:rsidR="00AC5E13" w:rsidRDefault="00AC5E13"/>
    <w:p w:rsidR="00AC5E13" w:rsidRPr="00AC5E13" w:rsidRDefault="00DD3A45" w:rsidP="00AC5E13">
      <w:pPr>
        <w:widowControl w:val="0"/>
        <w:tabs>
          <w:tab w:val="left" w:pos="851"/>
        </w:tabs>
        <w:suppressAutoHyphens/>
        <w:spacing w:before="120" w:after="60"/>
        <w:jc w:val="both"/>
        <w:rPr>
          <w:rFonts w:eastAsia="Times New Roman"/>
          <w:b/>
          <w:snapToGrid w:val="0"/>
          <w:spacing w:val="-2"/>
          <w:sz w:val="22"/>
          <w:lang w:val="en-US"/>
        </w:rPr>
      </w:pPr>
      <w:r>
        <w:rPr>
          <w:rFonts w:eastAsia="Times New Roman"/>
          <w:b/>
          <w:snapToGrid w:val="0"/>
          <w:spacing w:val="-2"/>
          <w:sz w:val="22"/>
          <w:lang w:val="en-US"/>
        </w:rPr>
        <w:t xml:space="preserve">R117-1, </w:t>
      </w:r>
      <w:r w:rsidR="00AC5E13" w:rsidRPr="00AC5E13">
        <w:rPr>
          <w:rFonts w:eastAsia="Times New Roman"/>
          <w:b/>
          <w:snapToGrid w:val="0"/>
          <w:spacing w:val="-2"/>
          <w:sz w:val="22"/>
          <w:lang w:val="en-US"/>
        </w:rPr>
        <w:t>T.b.2</w:t>
      </w:r>
      <w:r w:rsidR="00AC5E13" w:rsidRPr="00AC5E13">
        <w:rPr>
          <w:rFonts w:eastAsia="Times New Roman"/>
          <w:b/>
          <w:snapToGrid w:val="0"/>
          <w:spacing w:val="-2"/>
          <w:sz w:val="22"/>
          <w:lang w:val="en-US"/>
        </w:rPr>
        <w:tab/>
        <w:t>bunker fuel</w:t>
      </w:r>
    </w:p>
    <w:p w:rsidR="00AC5E13" w:rsidRPr="00AC5E13" w:rsidRDefault="00AC5E13" w:rsidP="00AC5E13">
      <w:pPr>
        <w:widowControl w:val="0"/>
        <w:tabs>
          <w:tab w:val="left" w:pos="851"/>
        </w:tabs>
        <w:suppressAutoHyphens/>
        <w:spacing w:before="120" w:after="60"/>
        <w:jc w:val="both"/>
        <w:rPr>
          <w:rFonts w:eastAsia="Times New Roman"/>
          <w:snapToGrid w:val="0"/>
          <w:spacing w:val="-2"/>
          <w:sz w:val="22"/>
          <w:lang w:val="en-US"/>
        </w:rPr>
      </w:pPr>
      <w:r w:rsidRPr="00AC5E13">
        <w:rPr>
          <w:rFonts w:eastAsia="Times New Roman"/>
          <w:snapToGrid w:val="0"/>
          <w:spacing w:val="-2"/>
          <w:sz w:val="22"/>
          <w:lang w:val="en-US"/>
        </w:rPr>
        <w:t xml:space="preserve">fuel with a </w:t>
      </w:r>
      <w:ins w:id="1" w:author="Ralph A. Ritchter" w:date="2019-10-20T17:35:00Z">
        <w:r>
          <w:rPr>
            <w:rFonts w:eastAsia="Times New Roman"/>
            <w:snapToGrid w:val="0"/>
            <w:spacing w:val="-2"/>
            <w:sz w:val="22"/>
            <w:lang w:val="en-US"/>
          </w:rPr>
          <w:t xml:space="preserve">dynamic </w:t>
        </w:r>
      </w:ins>
      <w:r w:rsidRPr="00AC5E13">
        <w:rPr>
          <w:rFonts w:eastAsia="Times New Roman"/>
          <w:snapToGrid w:val="0"/>
          <w:spacing w:val="-2"/>
          <w:sz w:val="22"/>
          <w:lang w:val="en-US"/>
        </w:rPr>
        <w:t xml:space="preserve">viscosity of over 20 </w:t>
      </w:r>
      <w:proofErr w:type="spellStart"/>
      <w:r w:rsidRPr="00AC5E13">
        <w:rPr>
          <w:rFonts w:eastAsia="Times New Roman"/>
          <w:snapToGrid w:val="0"/>
          <w:spacing w:val="-2"/>
          <w:sz w:val="22"/>
          <w:lang w:val="en-US"/>
        </w:rPr>
        <w:t>mPa.s</w:t>
      </w:r>
      <w:proofErr w:type="spellEnd"/>
      <w:r w:rsidRPr="00AC5E13">
        <w:rPr>
          <w:rFonts w:eastAsia="Times New Roman"/>
          <w:snapToGrid w:val="0"/>
          <w:spacing w:val="-2"/>
          <w:sz w:val="22"/>
          <w:lang w:val="en-US"/>
        </w:rPr>
        <w:t xml:space="preserve"> </w:t>
      </w:r>
      <w:bookmarkStart w:id="2" w:name="_Hlk497814948"/>
      <w:r w:rsidRPr="00AC5E13">
        <w:rPr>
          <w:rFonts w:eastAsia="Times New Roman"/>
          <w:snapToGrid w:val="0"/>
          <w:spacing w:val="-2"/>
          <w:sz w:val="22"/>
          <w:lang w:val="en-US"/>
        </w:rPr>
        <w:t>at metering conditions, used for the propulsion of vessels</w:t>
      </w:r>
      <w:bookmarkEnd w:id="2"/>
    </w:p>
    <w:p w:rsidR="00AC5E13" w:rsidRDefault="00AC5E13"/>
    <w:p w:rsidR="003E0CD6" w:rsidRDefault="003E0CD6" w:rsidP="003E0CD6">
      <w:pPr>
        <w:rPr>
          <w:ins w:id="3" w:author="Ralph A. Ritchter" w:date="2019-10-21T16:40:00Z"/>
          <w:b/>
          <w:lang w:val="en-US"/>
        </w:rPr>
      </w:pPr>
      <w:r>
        <w:rPr>
          <w:b/>
          <w:lang w:val="en-US"/>
        </w:rPr>
        <w:t>R117-2, Annex X.L</w:t>
      </w:r>
    </w:p>
    <w:p w:rsidR="00483554" w:rsidRDefault="00483554" w:rsidP="003E0CD6">
      <w:pPr>
        <w:rPr>
          <w:b/>
          <w:lang w:val="en-US"/>
        </w:rPr>
      </w:pPr>
    </w:p>
    <w:p w:rsidR="003E0CD6" w:rsidRDefault="003E0CD6" w:rsidP="00483554">
      <w:pPr>
        <w:ind w:left="720"/>
        <w:rPr>
          <w:b/>
          <w:lang w:val="en-US"/>
        </w:rPr>
        <w:pPrChange w:id="4" w:author="Ralph A. Ritchter" w:date="2019-10-21T16:40:00Z">
          <w:pPr/>
        </w:pPrChange>
      </w:pPr>
      <w:r w:rsidRPr="003E0CD6">
        <w:rPr>
          <w:b/>
          <w:lang w:val="en-US"/>
        </w:rPr>
        <w:t>(Reference OIML R 117-1,</w:t>
      </w:r>
      <w:ins w:id="5" w:author="Ralph A. Ritchter" w:date="2019-10-21T16:38:00Z">
        <w:r>
          <w:rPr>
            <w:b/>
            <w:lang w:val="en-US"/>
          </w:rPr>
          <w:t xml:space="preserve"> 5.11.6 </w:t>
        </w:r>
      </w:ins>
      <w:del w:id="6" w:author="Ralph A. Ritchter" w:date="2019-10-21T16:38:00Z">
        <w:r w:rsidRPr="003E0CD6" w:rsidDel="003E0CD6">
          <w:rPr>
            <w:b/>
            <w:lang w:val="en-US"/>
          </w:rPr>
          <w:delText xml:space="preserve"> 5.14.6</w:delText>
        </w:r>
      </w:del>
      <w:r w:rsidRPr="003E0CD6">
        <w:rPr>
          <w:b/>
          <w:lang w:val="en-US"/>
        </w:rPr>
        <w:t>)</w:t>
      </w:r>
    </w:p>
    <w:p w:rsidR="003E0CD6" w:rsidRPr="003E0CD6" w:rsidRDefault="003E0CD6" w:rsidP="00483554">
      <w:pPr>
        <w:ind w:left="720"/>
        <w:rPr>
          <w:b/>
          <w:lang w:val="en-US"/>
        </w:rPr>
        <w:pPrChange w:id="7" w:author="Ralph A. Ritchter" w:date="2019-10-21T16:40:00Z">
          <w:pPr/>
        </w:pPrChange>
      </w:pPr>
    </w:p>
    <w:p w:rsidR="003E0CD6" w:rsidRDefault="003E0CD6" w:rsidP="00483554">
      <w:pPr>
        <w:ind w:left="720"/>
        <w:rPr>
          <w:b/>
          <w:u w:val="single"/>
          <w:lang w:val="en-US"/>
        </w:rPr>
        <w:pPrChange w:id="8" w:author="Ralph A. Ritchter" w:date="2019-10-21T16:40:00Z">
          <w:pPr/>
        </w:pPrChange>
      </w:pPr>
      <w:r w:rsidRPr="003E0CD6">
        <w:rPr>
          <w:b/>
          <w:u w:val="single"/>
          <w:lang w:val="en-US"/>
        </w:rPr>
        <w:t xml:space="preserve">Special considerations for various recirculation systems (ref. OIML R 117-1, </w:t>
      </w:r>
      <w:ins w:id="9" w:author="Ralph A. Ritchter" w:date="2019-10-21T16:39:00Z">
        <w:r w:rsidR="00483554">
          <w:rPr>
            <w:b/>
            <w:u w:val="single"/>
            <w:lang w:val="en-US"/>
          </w:rPr>
          <w:t xml:space="preserve">5.11.5 </w:t>
        </w:r>
      </w:ins>
      <w:del w:id="10" w:author="Ralph A. Ritchter" w:date="2019-10-21T16:39:00Z">
        <w:r w:rsidRPr="003E0CD6" w:rsidDel="00483554">
          <w:rPr>
            <w:b/>
            <w:u w:val="single"/>
            <w:lang w:val="en-US"/>
          </w:rPr>
          <w:delText>5.14.5</w:delText>
        </w:r>
      </w:del>
      <w:r w:rsidRPr="003E0CD6">
        <w:rPr>
          <w:b/>
          <w:u w:val="single"/>
          <w:lang w:val="en-US"/>
        </w:rPr>
        <w:t>):</w:t>
      </w:r>
    </w:p>
    <w:p w:rsidR="003E0CD6" w:rsidRPr="003E0CD6" w:rsidRDefault="003E0CD6" w:rsidP="00483554">
      <w:pPr>
        <w:ind w:left="720"/>
        <w:rPr>
          <w:b/>
          <w:u w:val="single"/>
          <w:lang w:val="en-US"/>
        </w:rPr>
        <w:pPrChange w:id="11" w:author="Ralph A. Ritchter" w:date="2019-10-21T16:40:00Z">
          <w:pPr/>
        </w:pPrChange>
      </w:pPr>
    </w:p>
    <w:p w:rsidR="003E0CD6" w:rsidRPr="003E0CD6" w:rsidRDefault="003E0CD6" w:rsidP="00483554">
      <w:pPr>
        <w:ind w:left="720"/>
        <w:rPr>
          <w:b/>
          <w:u w:val="single"/>
          <w:lang w:val="en-US"/>
        </w:rPr>
        <w:pPrChange w:id="12" w:author="Ralph A. Ritchter" w:date="2019-10-21T16:40:00Z">
          <w:pPr/>
        </w:pPrChange>
      </w:pPr>
      <w:r w:rsidRPr="003E0CD6">
        <w:rPr>
          <w:b/>
          <w:u w:val="single"/>
          <w:lang w:val="en-US"/>
        </w:rPr>
        <w:t xml:space="preserve">Special considerations for various vapor return systems (ref. OIML R 117-1, </w:t>
      </w:r>
      <w:ins w:id="13" w:author="Ralph A. Ritchter" w:date="2019-10-21T16:39:00Z">
        <w:r w:rsidR="00483554">
          <w:rPr>
            <w:b/>
            <w:u w:val="single"/>
            <w:lang w:val="en-US"/>
          </w:rPr>
          <w:t xml:space="preserve">5.11.7 </w:t>
        </w:r>
      </w:ins>
      <w:del w:id="14" w:author="Ralph A. Ritchter" w:date="2019-10-21T16:39:00Z">
        <w:r w:rsidRPr="003E0CD6" w:rsidDel="00483554">
          <w:rPr>
            <w:b/>
            <w:u w:val="single"/>
            <w:lang w:val="en-US"/>
          </w:rPr>
          <w:delText>5.14.7</w:delText>
        </w:r>
      </w:del>
      <w:r w:rsidRPr="003E0CD6">
        <w:rPr>
          <w:b/>
          <w:u w:val="single"/>
          <w:lang w:val="en-US"/>
        </w:rPr>
        <w:t xml:space="preserve"> and </w:t>
      </w:r>
      <w:ins w:id="15" w:author="Ralph A. Ritchter" w:date="2019-10-21T16:39:00Z">
        <w:r w:rsidR="00483554">
          <w:rPr>
            <w:b/>
            <w:u w:val="single"/>
            <w:lang w:val="en-US"/>
          </w:rPr>
          <w:t xml:space="preserve">5.11.9 </w:t>
        </w:r>
      </w:ins>
      <w:del w:id="16" w:author="Ralph A. Ritchter" w:date="2019-10-21T16:39:00Z">
        <w:r w:rsidRPr="003E0CD6" w:rsidDel="00483554">
          <w:rPr>
            <w:b/>
            <w:u w:val="single"/>
            <w:lang w:val="en-US"/>
          </w:rPr>
          <w:delText>5.14.9</w:delText>
        </w:r>
      </w:del>
      <w:r w:rsidRPr="003E0CD6">
        <w:rPr>
          <w:b/>
          <w:u w:val="single"/>
          <w:lang w:val="en-US"/>
        </w:rPr>
        <w:t>):</w:t>
      </w:r>
    </w:p>
    <w:p w:rsidR="00DD3A45" w:rsidRDefault="00DD3A45"/>
    <w:sectPr w:rsidR="00DD3A45" w:rsidSect="005275F4">
      <w:headerReference w:type="default" r:id="rId7"/>
      <w:footerReference w:type="default" r:id="rId8"/>
      <w:type w:val="continuous"/>
      <w:pgSz w:w="16838" w:h="11906" w:orient="landscape" w:code="9"/>
      <w:pgMar w:top="850" w:right="567" w:bottom="850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555" w:rsidRDefault="000E1555" w:rsidP="005275F4">
      <w:r>
        <w:separator/>
      </w:r>
    </w:p>
  </w:endnote>
  <w:endnote w:type="continuationSeparator" w:id="0">
    <w:p w:rsidR="000E1555" w:rsidRDefault="000E1555" w:rsidP="0052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ewAste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5F4" w:rsidRDefault="005275F4" w:rsidP="005275F4">
    <w:pPr>
      <w:pStyle w:val="Footer"/>
      <w:tabs>
        <w:tab w:val="clear" w:pos="4153"/>
        <w:tab w:val="clear" w:pos="8306"/>
        <w:tab w:val="left" w:pos="300"/>
        <w:tab w:val="left" w:pos="2100"/>
        <w:tab w:val="left" w:pos="3300"/>
        <w:tab w:val="left" w:pos="4500"/>
      </w:tabs>
      <w:rPr>
        <w:rFonts w:ascii="Arial" w:hAnsi="Arial" w:cs="Arial"/>
        <w:b/>
        <w:sz w:val="16"/>
      </w:rPr>
    </w:pPr>
    <w:r>
      <w:rPr>
        <w:rFonts w:ascii="Arial" w:hAnsi="Arial" w:cs="Arial"/>
        <w:sz w:val="16"/>
      </w:rPr>
      <w:t>1</w:t>
    </w:r>
    <w:r>
      <w:rPr>
        <w:rFonts w:ascii="Arial" w:hAnsi="Arial" w:cs="Arial"/>
        <w:sz w:val="16"/>
      </w:rPr>
      <w:tab/>
    </w:r>
    <w:r>
      <w:rPr>
        <w:rFonts w:ascii="Arial" w:hAnsi="Arial" w:cs="Arial"/>
        <w:b/>
        <w:sz w:val="16"/>
      </w:rPr>
      <w:t>Country code (enter the ISO 3166 two-letter country code, e.g. CN for China)</w:t>
    </w:r>
  </w:p>
  <w:p w:rsidR="005275F4" w:rsidRDefault="005275F4" w:rsidP="005275F4">
    <w:pPr>
      <w:pStyle w:val="Footer"/>
      <w:tabs>
        <w:tab w:val="clear" w:pos="4153"/>
        <w:tab w:val="clear" w:pos="8306"/>
        <w:tab w:val="left" w:pos="300"/>
        <w:tab w:val="left" w:pos="2100"/>
        <w:tab w:val="left" w:pos="3300"/>
        <w:tab w:val="left" w:pos="4500"/>
      </w:tabs>
      <w:rPr>
        <w:rFonts w:ascii="Arial" w:hAnsi="Arial" w:cs="Arial"/>
        <w:b/>
        <w:sz w:val="16"/>
      </w:rPr>
    </w:pPr>
    <w:r>
      <w:rPr>
        <w:rFonts w:ascii="Arial" w:hAnsi="Arial" w:cs="Arial"/>
        <w:b/>
        <w:sz w:val="16"/>
      </w:rPr>
      <w:t>2</w:t>
    </w:r>
    <w:r>
      <w:rPr>
        <w:rFonts w:ascii="Arial" w:hAnsi="Arial" w:cs="Arial"/>
        <w:b/>
        <w:sz w:val="16"/>
      </w:rPr>
      <w:tab/>
    </w:r>
    <w:r>
      <w:rPr>
        <w:rFonts w:ascii="Arial" w:hAnsi="Arial" w:cs="Arial"/>
        <w:sz w:val="16"/>
      </w:rPr>
      <w:t>Type of comment:</w:t>
    </w:r>
    <w:r>
      <w:rPr>
        <w:rFonts w:ascii="Arial" w:hAnsi="Arial" w:cs="Arial"/>
        <w:sz w:val="16"/>
      </w:rPr>
      <w:tab/>
    </w:r>
    <w:proofErr w:type="spellStart"/>
    <w:r>
      <w:rPr>
        <w:rFonts w:ascii="Arial" w:hAnsi="Arial" w:cs="Arial"/>
        <w:sz w:val="16"/>
      </w:rPr>
      <w:t>ge</w:t>
    </w:r>
    <w:proofErr w:type="spellEnd"/>
    <w:r>
      <w:rPr>
        <w:rFonts w:ascii="Arial" w:hAnsi="Arial" w:cs="Arial"/>
        <w:b/>
        <w:sz w:val="16"/>
      </w:rPr>
      <w:t xml:space="preserve"> = general</w:t>
    </w:r>
    <w:r>
      <w:rPr>
        <w:rFonts w:ascii="Arial" w:hAnsi="Arial" w:cs="Arial"/>
        <w:b/>
        <w:sz w:val="16"/>
      </w:rPr>
      <w:tab/>
    </w:r>
    <w:proofErr w:type="spellStart"/>
    <w:proofErr w:type="gramStart"/>
    <w:r>
      <w:rPr>
        <w:rFonts w:ascii="Arial" w:hAnsi="Arial" w:cs="Arial"/>
        <w:sz w:val="16"/>
      </w:rPr>
      <w:t>te</w:t>
    </w:r>
    <w:proofErr w:type="spellEnd"/>
    <w:r>
      <w:rPr>
        <w:rFonts w:ascii="Arial" w:hAnsi="Arial" w:cs="Arial"/>
        <w:sz w:val="16"/>
      </w:rPr>
      <w:t xml:space="preserve"> </w:t>
    </w:r>
    <w:r>
      <w:rPr>
        <w:rFonts w:ascii="Arial" w:hAnsi="Arial" w:cs="Arial"/>
        <w:b/>
        <w:sz w:val="16"/>
      </w:rPr>
      <w:t xml:space="preserve"> =</w:t>
    </w:r>
    <w:proofErr w:type="gramEnd"/>
    <w:r>
      <w:rPr>
        <w:rFonts w:ascii="Arial" w:hAnsi="Arial" w:cs="Arial"/>
        <w:b/>
        <w:sz w:val="16"/>
      </w:rPr>
      <w:t xml:space="preserve"> technical</w:t>
    </w:r>
    <w:r>
      <w:rPr>
        <w:rFonts w:ascii="Arial" w:hAnsi="Arial" w:cs="Arial"/>
        <w:b/>
        <w:sz w:val="16"/>
      </w:rPr>
      <w:tab/>
    </w:r>
    <w:r>
      <w:rPr>
        <w:rFonts w:ascii="Arial" w:hAnsi="Arial" w:cs="Arial"/>
        <w:sz w:val="16"/>
      </w:rPr>
      <w:t>ed</w:t>
    </w:r>
    <w:r>
      <w:rPr>
        <w:rFonts w:ascii="Arial" w:hAnsi="Arial" w:cs="Arial"/>
        <w:b/>
        <w:sz w:val="16"/>
      </w:rPr>
      <w:t xml:space="preserve"> = editorial</w:t>
    </w:r>
  </w:p>
  <w:p w:rsidR="005275F4" w:rsidRPr="005275F4" w:rsidRDefault="005275F4" w:rsidP="005275F4">
    <w:pPr>
      <w:pStyle w:val="Footer"/>
      <w:tabs>
        <w:tab w:val="clear" w:pos="4153"/>
        <w:tab w:val="clear" w:pos="8306"/>
        <w:tab w:val="left" w:pos="300"/>
        <w:tab w:val="left" w:pos="2100"/>
        <w:tab w:val="left" w:pos="3300"/>
        <w:tab w:val="left" w:pos="4500"/>
      </w:tabs>
      <w:jc w:val="right"/>
      <w:rPr>
        <w:rFonts w:ascii="Arial" w:hAnsi="Arial" w:cs="Arial"/>
        <w:b/>
        <w:sz w:val="16"/>
      </w:rPr>
    </w:pPr>
    <w:r>
      <w:rPr>
        <w:rFonts w:ascii="Arial" w:hAnsi="Arial" w:cs="Arial"/>
        <w:b/>
        <w:sz w:val="16"/>
      </w:rPr>
      <w:t xml:space="preserve">Page </w:t>
    </w:r>
    <w:r>
      <w:rPr>
        <w:rFonts w:ascii="Arial" w:hAnsi="Arial" w:cs="Arial"/>
        <w:b/>
        <w:sz w:val="16"/>
      </w:rPr>
      <w:fldChar w:fldCharType="begin"/>
    </w:r>
    <w:r>
      <w:rPr>
        <w:rFonts w:ascii="Arial" w:hAnsi="Arial" w:cs="Arial"/>
        <w:b/>
        <w:sz w:val="16"/>
      </w:rPr>
      <w:instrText xml:space="preserve"> PAGE  \* MERGEFORMAT </w:instrText>
    </w:r>
    <w:r>
      <w:rPr>
        <w:rFonts w:ascii="Arial" w:hAnsi="Arial" w:cs="Arial"/>
        <w:b/>
        <w:sz w:val="16"/>
      </w:rPr>
      <w:fldChar w:fldCharType="separate"/>
    </w:r>
    <w:r w:rsidR="009B36C8">
      <w:rPr>
        <w:rFonts w:ascii="Arial" w:hAnsi="Arial" w:cs="Arial"/>
        <w:b/>
        <w:noProof/>
        <w:sz w:val="16"/>
      </w:rPr>
      <w:t>1</w:t>
    </w:r>
    <w:r>
      <w:rPr>
        <w:rFonts w:ascii="Arial" w:hAnsi="Arial" w:cs="Arial"/>
        <w:b/>
        <w:sz w:val="16"/>
      </w:rPr>
      <w:fldChar w:fldCharType="end"/>
    </w:r>
    <w:r>
      <w:rPr>
        <w:rFonts w:ascii="Arial" w:hAnsi="Arial" w:cs="Arial"/>
        <w:b/>
        <w:sz w:val="16"/>
      </w:rPr>
      <w:t xml:space="preserve"> of </w:t>
    </w:r>
    <w:r>
      <w:rPr>
        <w:rFonts w:ascii="Arial" w:hAnsi="Arial" w:cs="Arial"/>
        <w:b/>
        <w:sz w:val="16"/>
      </w:rPr>
      <w:fldChar w:fldCharType="begin"/>
    </w:r>
    <w:r>
      <w:rPr>
        <w:rFonts w:ascii="Arial" w:hAnsi="Arial" w:cs="Arial"/>
        <w:b/>
        <w:sz w:val="16"/>
      </w:rPr>
      <w:instrText xml:space="preserve"> NUMPAGES  \* MERGEFORMAT </w:instrText>
    </w:r>
    <w:r>
      <w:rPr>
        <w:rFonts w:ascii="Arial" w:hAnsi="Arial" w:cs="Arial"/>
        <w:b/>
        <w:sz w:val="16"/>
      </w:rPr>
      <w:fldChar w:fldCharType="separate"/>
    </w:r>
    <w:r w:rsidR="009B36C8">
      <w:rPr>
        <w:rFonts w:ascii="Arial" w:hAnsi="Arial" w:cs="Arial"/>
        <w:b/>
        <w:noProof/>
        <w:sz w:val="16"/>
      </w:rPr>
      <w:t>6</w:t>
    </w:r>
    <w:r>
      <w:rPr>
        <w:rFonts w:ascii="Arial" w:hAnsi="Arial" w:cs="Arial"/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555" w:rsidRDefault="000E1555" w:rsidP="005275F4">
      <w:r>
        <w:separator/>
      </w:r>
    </w:p>
  </w:footnote>
  <w:footnote w:type="continuationSeparator" w:id="0">
    <w:p w:rsidR="000E1555" w:rsidRDefault="000E1555" w:rsidP="00527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4" w:type="dxa"/>
      <w:tblLayout w:type="fixed"/>
      <w:tblCellMar>
        <w:left w:w="48" w:type="dxa"/>
        <w:right w:w="48" w:type="dxa"/>
      </w:tblCellMar>
      <w:tblLook w:val="0000" w:firstRow="0" w:lastRow="0" w:firstColumn="0" w:lastColumn="0" w:noHBand="0" w:noVBand="0"/>
    </w:tblPr>
    <w:tblGrid>
      <w:gridCol w:w="7739"/>
      <w:gridCol w:w="2409"/>
      <w:gridCol w:w="3118"/>
      <w:gridCol w:w="2608"/>
    </w:tblGrid>
    <w:tr w:rsidR="005275F4" w:rsidTr="005275F4">
      <w:trPr>
        <w:trHeight w:val="340"/>
      </w:trPr>
      <w:tc>
        <w:tcPr>
          <w:tcW w:w="7739" w:type="dxa"/>
          <w:tcBorders>
            <w:right w:val="single" w:sz="4" w:space="0" w:color="auto"/>
          </w:tcBorders>
          <w:shd w:val="clear" w:color="auto" w:fill="auto"/>
          <w:vAlign w:val="center"/>
        </w:tcPr>
        <w:p w:rsidR="005275F4" w:rsidRPr="005275F4" w:rsidRDefault="00B35A4E" w:rsidP="00B35A4E">
          <w:pPr>
            <w:pStyle w:val="Header"/>
            <w:rPr>
              <w:rFonts w:ascii="Arial" w:hAnsi="Arial" w:cs="Arial"/>
              <w:b/>
              <w:sz w:val="22"/>
            </w:rPr>
          </w:pPr>
          <w:r w:rsidRPr="00B35A4E">
            <w:rPr>
              <w:rFonts w:ascii="Arial" w:hAnsi="Arial" w:cs="Arial"/>
              <w:b/>
              <w:sz w:val="22"/>
              <w:highlight w:val="yellow"/>
            </w:rPr>
            <w:t>C</w:t>
          </w:r>
          <w:r w:rsidR="005275F4" w:rsidRPr="00B35A4E">
            <w:rPr>
              <w:rFonts w:ascii="Arial" w:hAnsi="Arial" w:cs="Arial"/>
              <w:b/>
              <w:sz w:val="22"/>
              <w:highlight w:val="yellow"/>
            </w:rPr>
            <w:t xml:space="preserve">omments and convener's </w:t>
          </w:r>
          <w:r w:rsidRPr="00B35A4E">
            <w:rPr>
              <w:rFonts w:ascii="Arial" w:hAnsi="Arial" w:cs="Arial"/>
              <w:b/>
              <w:sz w:val="22"/>
              <w:highlight w:val="yellow"/>
            </w:rPr>
            <w:t>responses (OIML R117 – POB, 20 Oct 2019)</w:t>
          </w:r>
          <w:r>
            <w:rPr>
              <w:rFonts w:ascii="Arial" w:hAnsi="Arial" w:cs="Arial"/>
              <w:b/>
              <w:sz w:val="22"/>
            </w:rPr>
            <w:t xml:space="preserve"> </w:t>
          </w:r>
        </w:p>
      </w:tc>
      <w:tc>
        <w:tcPr>
          <w:tcW w:w="24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275F4" w:rsidRPr="005275F4" w:rsidRDefault="005275F4">
          <w:pPr>
            <w:pStyle w:val="Head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Date:2019-09-26</w:t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275F4" w:rsidRPr="005275F4" w:rsidRDefault="005275F4">
          <w:pPr>
            <w:pStyle w:val="Head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Document: </w:t>
          </w:r>
          <w:r w:rsidR="00B706D3">
            <w:rPr>
              <w:rFonts w:ascii="Arial" w:hAnsi="Arial" w:cs="Arial"/>
              <w:sz w:val="18"/>
            </w:rPr>
            <w:t xml:space="preserve">R117 </w:t>
          </w:r>
        </w:p>
      </w:tc>
      <w:tc>
        <w:tcPr>
          <w:tcW w:w="26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275F4" w:rsidRPr="005275F4" w:rsidRDefault="005275F4">
          <w:pPr>
            <w:pStyle w:val="Header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Project: </w:t>
          </w:r>
          <w:r w:rsidR="00B706D3">
            <w:rPr>
              <w:rFonts w:ascii="Arial" w:hAnsi="Arial" w:cs="Arial"/>
              <w:sz w:val="18"/>
            </w:rPr>
            <w:t>TC8/SC3/p4</w:t>
          </w:r>
        </w:p>
      </w:tc>
    </w:tr>
  </w:tbl>
  <w:p w:rsidR="005275F4" w:rsidRDefault="005275F4">
    <w:pPr>
      <w:pStyle w:val="Header"/>
      <w:rPr>
        <w:rFonts w:ascii="Arial" w:hAnsi="Arial" w:cs="Arial"/>
        <w:sz w:val="18"/>
      </w:rPr>
    </w:pPr>
  </w:p>
  <w:tbl>
    <w:tblPr>
      <w:tblW w:w="159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48" w:type="dxa"/>
        <w:right w:w="48" w:type="dxa"/>
      </w:tblCellMar>
      <w:tblLook w:val="0000" w:firstRow="0" w:lastRow="0" w:firstColumn="0" w:lastColumn="0" w:noHBand="0" w:noVBand="0"/>
    </w:tblPr>
    <w:tblGrid>
      <w:gridCol w:w="964"/>
      <w:gridCol w:w="624"/>
      <w:gridCol w:w="1208"/>
      <w:gridCol w:w="1208"/>
      <w:gridCol w:w="1117"/>
      <w:gridCol w:w="4178"/>
      <w:gridCol w:w="4235"/>
      <w:gridCol w:w="2421"/>
    </w:tblGrid>
    <w:tr w:rsidR="005275F4" w:rsidTr="005275F4">
      <w:trPr>
        <w:trHeight w:val="283"/>
      </w:trPr>
      <w:tc>
        <w:tcPr>
          <w:tcW w:w="964" w:type="dxa"/>
          <w:shd w:val="clear" w:color="auto" w:fill="auto"/>
        </w:tcPr>
        <w:p w:rsidR="005275F4" w:rsidRPr="005275F4" w:rsidRDefault="005275F4" w:rsidP="005275F4">
          <w:pPr>
            <w:pStyle w:val="Header"/>
            <w:spacing w:before="100" w:after="60" w:line="240" w:lineRule="exact"/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8"/>
            </w:rPr>
            <w:t>Country</w:t>
          </w:r>
          <w:r>
            <w:rPr>
              <w:rFonts w:ascii="Arial" w:hAnsi="Arial" w:cs="Arial"/>
              <w:b/>
              <w:sz w:val="18"/>
            </w:rPr>
            <w:br/>
            <w:t>Code</w:t>
          </w:r>
          <w:r>
            <w:rPr>
              <w:rFonts w:ascii="Arial" w:hAnsi="Arial" w:cs="Arial"/>
              <w:b/>
              <w:sz w:val="16"/>
              <w:vertAlign w:val="superscript"/>
            </w:rPr>
            <w:t>1</w:t>
          </w:r>
        </w:p>
      </w:tc>
      <w:tc>
        <w:tcPr>
          <w:tcW w:w="624" w:type="dxa"/>
          <w:shd w:val="clear" w:color="auto" w:fill="auto"/>
        </w:tcPr>
        <w:p w:rsidR="005275F4" w:rsidRPr="005275F4" w:rsidRDefault="005275F4" w:rsidP="005275F4">
          <w:pPr>
            <w:pStyle w:val="Header"/>
            <w:spacing w:before="100" w:after="60" w:line="240" w:lineRule="exact"/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Part</w:t>
          </w:r>
        </w:p>
      </w:tc>
      <w:tc>
        <w:tcPr>
          <w:tcW w:w="1208" w:type="dxa"/>
          <w:shd w:val="clear" w:color="auto" w:fill="auto"/>
        </w:tcPr>
        <w:p w:rsidR="005275F4" w:rsidRPr="005275F4" w:rsidRDefault="005275F4" w:rsidP="005275F4">
          <w:pPr>
            <w:pStyle w:val="Header"/>
            <w:spacing w:before="100" w:after="60" w:line="240" w:lineRule="exact"/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Clause/</w:t>
          </w:r>
          <w:r>
            <w:rPr>
              <w:rFonts w:ascii="Arial" w:hAnsi="Arial" w:cs="Arial"/>
              <w:b/>
              <w:sz w:val="16"/>
            </w:rPr>
            <w:br/>
            <w:t>Subclause</w:t>
          </w:r>
        </w:p>
      </w:tc>
      <w:tc>
        <w:tcPr>
          <w:tcW w:w="1208" w:type="dxa"/>
          <w:shd w:val="clear" w:color="auto" w:fill="auto"/>
        </w:tcPr>
        <w:p w:rsidR="005275F4" w:rsidRPr="005275F4" w:rsidRDefault="005275F4" w:rsidP="005275F4">
          <w:pPr>
            <w:pStyle w:val="Header"/>
            <w:spacing w:before="100" w:after="60" w:line="240" w:lineRule="exact"/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Paragraph/</w:t>
          </w:r>
          <w:r>
            <w:rPr>
              <w:rFonts w:ascii="Arial" w:hAnsi="Arial" w:cs="Arial"/>
              <w:b/>
              <w:sz w:val="16"/>
            </w:rPr>
            <w:br/>
            <w:t>Figure/Table</w:t>
          </w:r>
        </w:p>
      </w:tc>
      <w:tc>
        <w:tcPr>
          <w:tcW w:w="1117" w:type="dxa"/>
          <w:shd w:val="clear" w:color="auto" w:fill="auto"/>
        </w:tcPr>
        <w:p w:rsidR="005275F4" w:rsidRPr="005275F4" w:rsidRDefault="005275F4" w:rsidP="005275F4">
          <w:pPr>
            <w:pStyle w:val="Header"/>
            <w:spacing w:before="100" w:after="60" w:line="240" w:lineRule="exact"/>
            <w:jc w:val="center"/>
            <w:rPr>
              <w:rFonts w:ascii="Arial" w:hAnsi="Arial" w:cs="Arial"/>
              <w:b/>
              <w:sz w:val="16"/>
              <w:vertAlign w:val="superscript"/>
            </w:rPr>
          </w:pPr>
          <w:r>
            <w:rPr>
              <w:rFonts w:ascii="Arial" w:hAnsi="Arial" w:cs="Arial"/>
              <w:b/>
              <w:sz w:val="16"/>
            </w:rPr>
            <w:t>Type of comment</w:t>
          </w:r>
          <w:r>
            <w:rPr>
              <w:rFonts w:ascii="Arial" w:hAnsi="Arial" w:cs="Arial"/>
              <w:b/>
              <w:sz w:val="16"/>
              <w:vertAlign w:val="superscript"/>
            </w:rPr>
            <w:t>2</w:t>
          </w:r>
        </w:p>
      </w:tc>
      <w:tc>
        <w:tcPr>
          <w:tcW w:w="4178" w:type="dxa"/>
          <w:shd w:val="clear" w:color="auto" w:fill="auto"/>
        </w:tcPr>
        <w:p w:rsidR="005275F4" w:rsidRPr="005275F4" w:rsidRDefault="005275F4" w:rsidP="005275F4">
          <w:pPr>
            <w:pStyle w:val="Header"/>
            <w:spacing w:before="100" w:after="60" w:line="240" w:lineRule="exact"/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Comments</w:t>
          </w:r>
        </w:p>
      </w:tc>
      <w:tc>
        <w:tcPr>
          <w:tcW w:w="4235" w:type="dxa"/>
          <w:shd w:val="clear" w:color="auto" w:fill="auto"/>
        </w:tcPr>
        <w:p w:rsidR="005275F4" w:rsidRPr="005275F4" w:rsidRDefault="005275F4" w:rsidP="005275F4">
          <w:pPr>
            <w:pStyle w:val="Header"/>
            <w:spacing w:before="100" w:after="60" w:line="240" w:lineRule="exact"/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Proposed change</w:t>
          </w:r>
        </w:p>
      </w:tc>
      <w:tc>
        <w:tcPr>
          <w:tcW w:w="2421" w:type="dxa"/>
          <w:shd w:val="clear" w:color="auto" w:fill="auto"/>
        </w:tcPr>
        <w:p w:rsidR="005275F4" w:rsidRPr="005275F4" w:rsidRDefault="005275F4" w:rsidP="005275F4">
          <w:pPr>
            <w:pStyle w:val="Header"/>
            <w:spacing w:before="100" w:after="60" w:line="240" w:lineRule="exact"/>
            <w:jc w:val="center"/>
            <w:rPr>
              <w:rFonts w:ascii="Arial" w:hAnsi="Arial" w:cs="Arial"/>
              <w:b/>
              <w:sz w:val="16"/>
            </w:rPr>
          </w:pPr>
          <w:r>
            <w:rPr>
              <w:rFonts w:ascii="Arial" w:hAnsi="Arial" w:cs="Arial"/>
              <w:b/>
              <w:sz w:val="16"/>
            </w:rPr>
            <w:t>Convener's responses</w:t>
          </w:r>
        </w:p>
      </w:tc>
    </w:tr>
  </w:tbl>
  <w:p w:rsidR="005275F4" w:rsidRPr="005275F4" w:rsidRDefault="005275F4">
    <w:pPr>
      <w:pStyle w:val="Header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5BB"/>
    <w:multiLevelType w:val="hybridMultilevel"/>
    <w:tmpl w:val="BD32CB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86717"/>
    <w:multiLevelType w:val="multilevel"/>
    <w:tmpl w:val="AFF0067C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37525D8"/>
    <w:multiLevelType w:val="hybridMultilevel"/>
    <w:tmpl w:val="C048068E"/>
    <w:lvl w:ilvl="0" w:tplc="FA566524">
      <w:start w:val="1"/>
      <w:numFmt w:val="lowerLetter"/>
      <w:pStyle w:val="ListParagraph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lph A. Ritchter">
    <w15:presenceInfo w15:providerId="None" w15:userId="Ralph A. Ritch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5F4"/>
    <w:rsid w:val="00026CB6"/>
    <w:rsid w:val="000341B3"/>
    <w:rsid w:val="000E1555"/>
    <w:rsid w:val="000F384E"/>
    <w:rsid w:val="00210A7D"/>
    <w:rsid w:val="002F0DE8"/>
    <w:rsid w:val="003E0CD6"/>
    <w:rsid w:val="00483554"/>
    <w:rsid w:val="004B68D9"/>
    <w:rsid w:val="004D357B"/>
    <w:rsid w:val="005275F4"/>
    <w:rsid w:val="00556332"/>
    <w:rsid w:val="00584EB8"/>
    <w:rsid w:val="0060769D"/>
    <w:rsid w:val="006777AD"/>
    <w:rsid w:val="0075635B"/>
    <w:rsid w:val="008336B7"/>
    <w:rsid w:val="00861BF3"/>
    <w:rsid w:val="008874D3"/>
    <w:rsid w:val="00910245"/>
    <w:rsid w:val="0099298F"/>
    <w:rsid w:val="009B36C8"/>
    <w:rsid w:val="009C695F"/>
    <w:rsid w:val="00A458DD"/>
    <w:rsid w:val="00AC5E13"/>
    <w:rsid w:val="00B05BED"/>
    <w:rsid w:val="00B35A4E"/>
    <w:rsid w:val="00B440BE"/>
    <w:rsid w:val="00B55294"/>
    <w:rsid w:val="00B706D3"/>
    <w:rsid w:val="00BC0215"/>
    <w:rsid w:val="00C45503"/>
    <w:rsid w:val="00CC47CD"/>
    <w:rsid w:val="00D21FC8"/>
    <w:rsid w:val="00D26211"/>
    <w:rsid w:val="00D778A2"/>
    <w:rsid w:val="00D82FDC"/>
    <w:rsid w:val="00DA62CB"/>
    <w:rsid w:val="00DA7F7F"/>
    <w:rsid w:val="00DD3A45"/>
    <w:rsid w:val="00DF5974"/>
    <w:rsid w:val="00E82F28"/>
    <w:rsid w:val="00F1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AFF5C"/>
  <w15:chartTrackingRefBased/>
  <w15:docId w15:val="{DFDBC4C0-9532-49F0-A650-DA541FD5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8A2"/>
  </w:style>
  <w:style w:type="paragraph" w:styleId="Heading1">
    <w:name w:val="heading 1"/>
    <w:basedOn w:val="Normal"/>
    <w:next w:val="Normal"/>
    <w:link w:val="Heading1Char"/>
    <w:autoRedefine/>
    <w:qFormat/>
    <w:rsid w:val="00D778A2"/>
    <w:pPr>
      <w:spacing w:before="600"/>
      <w:ind w:left="1134" w:hanging="1134"/>
      <w:outlineLvl w:val="0"/>
    </w:pPr>
    <w:rPr>
      <w:rFonts w:eastAsia="Times New Roman"/>
      <w:b/>
      <w:sz w:val="26"/>
      <w:szCs w:val="26"/>
      <w:lang w:val="en-US"/>
    </w:rPr>
  </w:style>
  <w:style w:type="paragraph" w:styleId="Heading2">
    <w:name w:val="heading 2"/>
    <w:basedOn w:val="Normal"/>
    <w:next w:val="Normal"/>
    <w:link w:val="Heading2Char"/>
    <w:qFormat/>
    <w:rsid w:val="00D778A2"/>
    <w:pPr>
      <w:spacing w:before="360"/>
      <w:ind w:left="1134" w:hanging="1134"/>
      <w:outlineLvl w:val="1"/>
    </w:pPr>
    <w:rPr>
      <w:rFonts w:eastAsia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D778A2"/>
    <w:pPr>
      <w:spacing w:before="360"/>
      <w:ind w:left="1134" w:hanging="1134"/>
      <w:outlineLvl w:val="2"/>
    </w:pPr>
    <w:rPr>
      <w:rFonts w:eastAsia="Times New Roman"/>
      <w:b/>
      <w:lang w:val="en-US"/>
    </w:rPr>
  </w:style>
  <w:style w:type="paragraph" w:styleId="Heading4">
    <w:name w:val="heading 4"/>
    <w:basedOn w:val="Heading3"/>
    <w:next w:val="Normal"/>
    <w:link w:val="Heading4Char"/>
    <w:qFormat/>
    <w:rsid w:val="00D778A2"/>
    <w:pPr>
      <w:spacing w:before="240"/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D778A2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D778A2"/>
    <w:pPr>
      <w:keepNext/>
      <w:widowControl w:val="0"/>
      <w:outlineLvl w:val="5"/>
    </w:pPr>
    <w:rPr>
      <w:rFonts w:ascii="Arial" w:eastAsia="Times New Roman" w:hAnsi="Arial"/>
      <w:b/>
      <w:snapToGrid w:val="0"/>
    </w:rPr>
  </w:style>
  <w:style w:type="paragraph" w:styleId="Heading7">
    <w:name w:val="heading 7"/>
    <w:basedOn w:val="Normal"/>
    <w:next w:val="Normal"/>
    <w:link w:val="Heading7Char"/>
    <w:qFormat/>
    <w:rsid w:val="00D778A2"/>
    <w:pPr>
      <w:keepNext/>
      <w:widowControl w:val="0"/>
      <w:tabs>
        <w:tab w:val="left" w:pos="-267"/>
        <w:tab w:val="left" w:pos="0"/>
        <w:tab w:val="left" w:pos="177"/>
        <w:tab w:val="left" w:pos="355"/>
        <w:tab w:val="left" w:pos="532"/>
        <w:tab w:val="left" w:pos="710"/>
        <w:tab w:val="left" w:pos="888"/>
        <w:tab w:val="left" w:pos="1154"/>
        <w:tab w:val="left" w:pos="1440"/>
      </w:tabs>
      <w:suppressAutoHyphens/>
      <w:spacing w:before="2" w:after="110"/>
      <w:jc w:val="center"/>
      <w:outlineLvl w:val="6"/>
    </w:pPr>
    <w:rPr>
      <w:rFonts w:ascii="Arial" w:eastAsia="Times New Roman" w:hAnsi="Arial"/>
      <w:snapToGrid w:val="0"/>
      <w:spacing w:val="-3"/>
      <w:lang w:val="fr-FR"/>
    </w:rPr>
  </w:style>
  <w:style w:type="paragraph" w:styleId="Heading8">
    <w:name w:val="heading 8"/>
    <w:basedOn w:val="Normal"/>
    <w:next w:val="Normal"/>
    <w:link w:val="Heading8Char"/>
    <w:qFormat/>
    <w:rsid w:val="00D778A2"/>
    <w:pPr>
      <w:keepNext/>
      <w:widowControl w:val="0"/>
      <w:tabs>
        <w:tab w:val="left" w:pos="-267"/>
        <w:tab w:val="left" w:pos="0"/>
        <w:tab w:val="left" w:pos="177"/>
        <w:tab w:val="left" w:pos="355"/>
        <w:tab w:val="left" w:pos="532"/>
        <w:tab w:val="left" w:pos="710"/>
        <w:tab w:val="left" w:pos="888"/>
        <w:tab w:val="left" w:pos="1154"/>
        <w:tab w:val="left" w:pos="1440"/>
      </w:tabs>
      <w:suppressAutoHyphens/>
      <w:ind w:left="-266"/>
      <w:outlineLvl w:val="7"/>
    </w:pPr>
    <w:rPr>
      <w:rFonts w:ascii="Arial" w:eastAsia="Times New Roman" w:hAnsi="Arial"/>
      <w:b/>
      <w:snapToGrid w:val="0"/>
      <w:spacing w:val="-3"/>
      <w:lang w:val="fr-FR"/>
    </w:rPr>
  </w:style>
  <w:style w:type="paragraph" w:styleId="Heading9">
    <w:name w:val="heading 9"/>
    <w:basedOn w:val="Normal"/>
    <w:next w:val="Normal"/>
    <w:link w:val="Heading9Char"/>
    <w:qFormat/>
    <w:rsid w:val="00D778A2"/>
    <w:pPr>
      <w:keepNext/>
      <w:tabs>
        <w:tab w:val="num" w:pos="1440"/>
      </w:tabs>
      <w:ind w:left="1440" w:hanging="1440"/>
      <w:outlineLvl w:val="8"/>
    </w:pPr>
    <w:rPr>
      <w:rFonts w:ascii="Arial" w:eastAsia="Times New Roman" w:hAnsi="Arial"/>
      <w:b/>
      <w:snapToGrid w:val="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">
    <w:name w:val="Note"/>
    <w:basedOn w:val="Normal"/>
    <w:link w:val="NoteChar"/>
    <w:qFormat/>
    <w:rsid w:val="00D778A2"/>
    <w:pPr>
      <w:ind w:left="851" w:hanging="851"/>
    </w:pPr>
    <w:rPr>
      <w:rFonts w:eastAsia="Times New Roman"/>
    </w:rPr>
  </w:style>
  <w:style w:type="character" w:customStyle="1" w:styleId="NoteChar">
    <w:name w:val="Note Char"/>
    <w:basedOn w:val="DefaultParagraphFont"/>
    <w:link w:val="Note"/>
    <w:rsid w:val="00D778A2"/>
    <w:rPr>
      <w:rFonts w:ascii="Times New Roman" w:eastAsia="Times New Roman" w:hAnsi="Times New Roman" w:cs="Times New Roman"/>
      <w:szCs w:val="20"/>
      <w:lang w:eastAsia="en-GB"/>
    </w:rPr>
  </w:style>
  <w:style w:type="paragraph" w:customStyle="1" w:styleId="Tablecontents">
    <w:name w:val="Table contents"/>
    <w:basedOn w:val="Normal"/>
    <w:link w:val="TablecontentsChar"/>
    <w:qFormat/>
    <w:rsid w:val="00D778A2"/>
    <w:pPr>
      <w:jc w:val="center"/>
    </w:pPr>
    <w:rPr>
      <w:rFonts w:eastAsia="Times New Roman"/>
    </w:rPr>
  </w:style>
  <w:style w:type="character" w:customStyle="1" w:styleId="TablecontentsChar">
    <w:name w:val="Table contents Char"/>
    <w:basedOn w:val="DefaultParagraphFont"/>
    <w:link w:val="Tablecontents"/>
    <w:rsid w:val="00D778A2"/>
    <w:rPr>
      <w:rFonts w:ascii="Times New Roman" w:eastAsia="Times New Roman" w:hAnsi="Times New Roman" w:cs="Times New Roman"/>
      <w:szCs w:val="20"/>
      <w:lang w:eastAsia="en-GB"/>
    </w:rPr>
  </w:style>
  <w:style w:type="paragraph" w:customStyle="1" w:styleId="Tablecaption">
    <w:name w:val="Table caption"/>
    <w:basedOn w:val="Normal"/>
    <w:link w:val="TablecaptionChar"/>
    <w:qFormat/>
    <w:rsid w:val="00D778A2"/>
    <w:pPr>
      <w:spacing w:before="360" w:after="240"/>
      <w:jc w:val="center"/>
    </w:pPr>
    <w:rPr>
      <w:rFonts w:eastAsia="Times New Roman"/>
      <w:b/>
    </w:rPr>
  </w:style>
  <w:style w:type="character" w:customStyle="1" w:styleId="TablecaptionChar">
    <w:name w:val="Table caption Char"/>
    <w:basedOn w:val="DefaultParagraphFont"/>
    <w:link w:val="Tablecaption"/>
    <w:rsid w:val="00D778A2"/>
    <w:rPr>
      <w:rFonts w:ascii="Times New Roman" w:eastAsia="Times New Roman" w:hAnsi="Times New Roman" w:cs="Times New Roman"/>
      <w:b/>
      <w:szCs w:val="20"/>
      <w:lang w:eastAsia="en-GB"/>
    </w:rPr>
  </w:style>
  <w:style w:type="paragraph" w:customStyle="1" w:styleId="Toppageheaderodd">
    <w:name w:val="Top page header odd"/>
    <w:basedOn w:val="Normal"/>
    <w:link w:val="ToppageheaderoddChar"/>
    <w:rsid w:val="00D778A2"/>
    <w:pPr>
      <w:pBdr>
        <w:bottom w:val="single" w:sz="4" w:space="1" w:color="auto"/>
      </w:pBdr>
      <w:suppressAutoHyphens/>
      <w:jc w:val="right"/>
    </w:pPr>
    <w:rPr>
      <w:rFonts w:ascii="Arial" w:eastAsia="Times New Roman" w:hAnsi="Arial" w:cs="Arial"/>
      <w:sz w:val="18"/>
      <w:szCs w:val="22"/>
      <w:lang w:val="en-US"/>
    </w:rPr>
  </w:style>
  <w:style w:type="character" w:customStyle="1" w:styleId="ToppageheaderoddChar">
    <w:name w:val="Top page header odd Char"/>
    <w:basedOn w:val="DefaultParagraphFont"/>
    <w:link w:val="Toppageheaderodd"/>
    <w:rsid w:val="00D778A2"/>
    <w:rPr>
      <w:rFonts w:ascii="Arial" w:eastAsia="Times New Roman" w:hAnsi="Arial" w:cs="Arial"/>
      <w:sz w:val="18"/>
      <w:lang w:val="en-US"/>
    </w:rPr>
  </w:style>
  <w:style w:type="character" w:customStyle="1" w:styleId="Heading1Char">
    <w:name w:val="Heading 1 Char"/>
    <w:basedOn w:val="DefaultParagraphFont"/>
    <w:link w:val="Heading1"/>
    <w:rsid w:val="00D778A2"/>
    <w:rPr>
      <w:rFonts w:ascii="Times New Roman" w:eastAsia="Times New Roman" w:hAnsi="Times New Roman" w:cs="Times New Roman"/>
      <w:b/>
      <w:sz w:val="26"/>
      <w:szCs w:val="26"/>
      <w:lang w:val="en-US" w:eastAsia="en-GB"/>
    </w:rPr>
  </w:style>
  <w:style w:type="character" w:customStyle="1" w:styleId="Heading2Char">
    <w:name w:val="Heading 2 Char"/>
    <w:basedOn w:val="DefaultParagraphFont"/>
    <w:link w:val="Heading2"/>
    <w:rsid w:val="00D778A2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Heading3Char">
    <w:name w:val="Heading 3 Char"/>
    <w:basedOn w:val="DefaultParagraphFont"/>
    <w:link w:val="Heading3"/>
    <w:rsid w:val="00D778A2"/>
    <w:rPr>
      <w:rFonts w:ascii="Times New Roman" w:eastAsia="Times New Roman" w:hAnsi="Times New Roman" w:cs="Times New Roman"/>
      <w:b/>
      <w:szCs w:val="20"/>
      <w:lang w:val="en-US" w:eastAsia="en-GB"/>
    </w:rPr>
  </w:style>
  <w:style w:type="character" w:customStyle="1" w:styleId="Heading4Char">
    <w:name w:val="Heading 4 Char"/>
    <w:basedOn w:val="DefaultParagraphFont"/>
    <w:link w:val="Heading4"/>
    <w:rsid w:val="00D778A2"/>
    <w:rPr>
      <w:rFonts w:ascii="Times New Roman" w:eastAsia="Times New Roman" w:hAnsi="Times New Roman" w:cs="Times New Roman"/>
      <w:b/>
      <w:szCs w:val="20"/>
      <w:lang w:val="en-US" w:eastAsia="en-GB"/>
    </w:rPr>
  </w:style>
  <w:style w:type="character" w:customStyle="1" w:styleId="Heading5Char">
    <w:name w:val="Heading 5 Char"/>
    <w:basedOn w:val="DefaultParagraphFont"/>
    <w:link w:val="Heading5"/>
    <w:rsid w:val="00D778A2"/>
    <w:rPr>
      <w:rFonts w:ascii="Times New Roman" w:eastAsia="Times New Roman" w:hAnsi="Times New Roman" w:cs="Times New Roman"/>
      <w:b/>
      <w:szCs w:val="20"/>
      <w:lang w:val="en-US" w:eastAsia="en-GB"/>
    </w:rPr>
  </w:style>
  <w:style w:type="character" w:customStyle="1" w:styleId="Heading6Char">
    <w:name w:val="Heading 6 Char"/>
    <w:basedOn w:val="DefaultParagraphFont"/>
    <w:link w:val="Heading6"/>
    <w:rsid w:val="00D778A2"/>
    <w:rPr>
      <w:rFonts w:ascii="Arial" w:eastAsia="Times New Roman" w:hAnsi="Arial" w:cs="Times New Roman"/>
      <w:b/>
      <w:snapToGrid w:val="0"/>
      <w:szCs w:val="20"/>
    </w:rPr>
  </w:style>
  <w:style w:type="character" w:customStyle="1" w:styleId="Heading7Char">
    <w:name w:val="Heading 7 Char"/>
    <w:basedOn w:val="DefaultParagraphFont"/>
    <w:link w:val="Heading7"/>
    <w:rsid w:val="00D778A2"/>
    <w:rPr>
      <w:rFonts w:ascii="Arial" w:eastAsia="Times New Roman" w:hAnsi="Arial" w:cs="Times New Roman"/>
      <w:snapToGrid w:val="0"/>
      <w:spacing w:val="-3"/>
      <w:szCs w:val="20"/>
      <w:lang w:val="fr-FR"/>
    </w:rPr>
  </w:style>
  <w:style w:type="character" w:customStyle="1" w:styleId="Heading8Char">
    <w:name w:val="Heading 8 Char"/>
    <w:basedOn w:val="DefaultParagraphFont"/>
    <w:link w:val="Heading8"/>
    <w:rsid w:val="00D778A2"/>
    <w:rPr>
      <w:rFonts w:ascii="Arial" w:eastAsia="Times New Roman" w:hAnsi="Arial" w:cs="Times New Roman"/>
      <w:b/>
      <w:snapToGrid w:val="0"/>
      <w:spacing w:val="-3"/>
      <w:szCs w:val="20"/>
      <w:lang w:val="fr-FR"/>
    </w:rPr>
  </w:style>
  <w:style w:type="character" w:customStyle="1" w:styleId="Heading9Char">
    <w:name w:val="Heading 9 Char"/>
    <w:basedOn w:val="DefaultParagraphFont"/>
    <w:link w:val="Heading9"/>
    <w:rsid w:val="00D778A2"/>
    <w:rPr>
      <w:rFonts w:ascii="Arial" w:eastAsia="Times New Roman" w:hAnsi="Arial" w:cs="Times New Roman"/>
      <w:b/>
      <w:snapToGrid w:val="0"/>
      <w:szCs w:val="20"/>
      <w:lang w:val="en-AU"/>
    </w:rPr>
  </w:style>
  <w:style w:type="paragraph" w:styleId="TOC1">
    <w:name w:val="toc 1"/>
    <w:basedOn w:val="Normal"/>
    <w:next w:val="Normal"/>
    <w:qFormat/>
    <w:rsid w:val="00D778A2"/>
    <w:pPr>
      <w:tabs>
        <w:tab w:val="left" w:pos="709"/>
        <w:tab w:val="right" w:leader="dot" w:pos="9356"/>
      </w:tabs>
      <w:spacing w:after="60"/>
    </w:pPr>
    <w:rPr>
      <w:rFonts w:eastAsia="Times New Roman"/>
      <w:b/>
      <w:szCs w:val="22"/>
    </w:rPr>
  </w:style>
  <w:style w:type="paragraph" w:styleId="TOC2">
    <w:name w:val="toc 2"/>
    <w:basedOn w:val="TOC1"/>
    <w:next w:val="Normal"/>
    <w:uiPriority w:val="39"/>
    <w:qFormat/>
    <w:rsid w:val="00D778A2"/>
    <w:pPr>
      <w:tabs>
        <w:tab w:val="clear" w:pos="709"/>
        <w:tab w:val="left" w:pos="851"/>
      </w:tabs>
      <w:spacing w:after="0"/>
      <w:ind w:left="284"/>
    </w:pPr>
    <w:rPr>
      <w:b w:val="0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D778A2"/>
    <w:pPr>
      <w:spacing w:after="100" w:line="276" w:lineRule="auto"/>
      <w:ind w:left="440"/>
    </w:pPr>
    <w:rPr>
      <w:rFonts w:asciiTheme="minorHAnsi" w:eastAsiaTheme="minorEastAsia" w:hAnsiTheme="minorHAnsi"/>
      <w:szCs w:val="22"/>
      <w:lang w:val="en-US" w:eastAsia="ja-JP"/>
    </w:rPr>
  </w:style>
  <w:style w:type="paragraph" w:styleId="FootnoteText">
    <w:name w:val="footnote text"/>
    <w:basedOn w:val="Normal"/>
    <w:link w:val="FootnoteTextChar"/>
    <w:rsid w:val="00D778A2"/>
    <w:pPr>
      <w:widowControl w:val="0"/>
    </w:pPr>
    <w:rPr>
      <w:rFonts w:eastAsia="Times New Roman"/>
      <w:snapToGrid w:val="0"/>
      <w:sz w:val="24"/>
    </w:rPr>
  </w:style>
  <w:style w:type="character" w:customStyle="1" w:styleId="FootnoteTextChar">
    <w:name w:val="Footnote Text Char"/>
    <w:basedOn w:val="DefaultParagraphFont"/>
    <w:link w:val="FootnoteText"/>
    <w:rsid w:val="00D778A2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CommentText">
    <w:name w:val="annotation text"/>
    <w:basedOn w:val="Normal"/>
    <w:link w:val="CommentTextChar"/>
    <w:semiHidden/>
    <w:rsid w:val="00D778A2"/>
    <w:pPr>
      <w:ind w:left="754" w:hanging="357"/>
    </w:pPr>
    <w:rPr>
      <w:rFonts w:eastAsia="Calibri"/>
      <w:spacing w:val="1"/>
    </w:rPr>
  </w:style>
  <w:style w:type="character" w:customStyle="1" w:styleId="CommentTextChar">
    <w:name w:val="Comment Text Char"/>
    <w:basedOn w:val="DefaultParagraphFont"/>
    <w:link w:val="CommentText"/>
    <w:semiHidden/>
    <w:rsid w:val="00D778A2"/>
    <w:rPr>
      <w:rFonts w:ascii="Times New Roman" w:eastAsia="Calibri" w:hAnsi="Times New Roman" w:cs="Times New Roman"/>
      <w:spacing w:val="1"/>
      <w:szCs w:val="20"/>
    </w:rPr>
  </w:style>
  <w:style w:type="paragraph" w:styleId="Header">
    <w:name w:val="header"/>
    <w:basedOn w:val="Normal"/>
    <w:link w:val="HeaderChar"/>
    <w:rsid w:val="00D778A2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D778A2"/>
    <w:rPr>
      <w:rFonts w:ascii="Times New Roman" w:eastAsia="Times New Roman" w:hAnsi="Times New Roman" w:cs="Times New Roman"/>
      <w:szCs w:val="20"/>
      <w:lang w:eastAsia="en-GB"/>
    </w:rPr>
  </w:style>
  <w:style w:type="paragraph" w:styleId="Footer">
    <w:name w:val="footer"/>
    <w:basedOn w:val="Normal"/>
    <w:link w:val="FooterChar"/>
    <w:rsid w:val="00D778A2"/>
    <w:pPr>
      <w:widowControl w:val="0"/>
      <w:tabs>
        <w:tab w:val="center" w:pos="4153"/>
        <w:tab w:val="right" w:pos="8306"/>
      </w:tabs>
    </w:pPr>
    <w:rPr>
      <w:rFonts w:eastAsia="Times New Roman"/>
      <w:snapToGrid w:val="0"/>
      <w:sz w:val="28"/>
    </w:rPr>
  </w:style>
  <w:style w:type="character" w:customStyle="1" w:styleId="FooterChar">
    <w:name w:val="Footer Char"/>
    <w:basedOn w:val="DefaultParagraphFont"/>
    <w:link w:val="Footer"/>
    <w:rsid w:val="00D778A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Caption">
    <w:name w:val="caption"/>
    <w:basedOn w:val="Normal"/>
    <w:next w:val="Normal"/>
    <w:uiPriority w:val="99"/>
    <w:qFormat/>
    <w:rsid w:val="00D778A2"/>
    <w:pPr>
      <w:widowControl w:val="0"/>
    </w:pPr>
    <w:rPr>
      <w:rFonts w:eastAsia="Times New Roman"/>
      <w:snapToGrid w:val="0"/>
      <w:sz w:val="24"/>
    </w:rPr>
  </w:style>
  <w:style w:type="character" w:styleId="FootnoteReference">
    <w:name w:val="footnote reference"/>
    <w:basedOn w:val="DefaultParagraphFont"/>
    <w:rsid w:val="00D778A2"/>
    <w:rPr>
      <w:vertAlign w:val="superscript"/>
    </w:rPr>
  </w:style>
  <w:style w:type="character" w:styleId="CommentReference">
    <w:name w:val="annotation reference"/>
    <w:basedOn w:val="DefaultParagraphFont"/>
    <w:semiHidden/>
    <w:rsid w:val="00D778A2"/>
    <w:rPr>
      <w:sz w:val="16"/>
      <w:szCs w:val="16"/>
    </w:rPr>
  </w:style>
  <w:style w:type="character" w:styleId="PageNumber">
    <w:name w:val="page number"/>
    <w:basedOn w:val="DefaultParagraphFont"/>
    <w:rsid w:val="00D778A2"/>
  </w:style>
  <w:style w:type="paragraph" w:styleId="EndnoteText">
    <w:name w:val="endnote text"/>
    <w:basedOn w:val="Normal"/>
    <w:link w:val="EndnoteTextChar"/>
    <w:semiHidden/>
    <w:rsid w:val="00D778A2"/>
    <w:pPr>
      <w:widowControl w:val="0"/>
    </w:pPr>
    <w:rPr>
      <w:rFonts w:eastAsia="Times New Roman"/>
      <w:snapToGrid w:val="0"/>
      <w:sz w:val="24"/>
    </w:rPr>
  </w:style>
  <w:style w:type="character" w:customStyle="1" w:styleId="EndnoteTextChar">
    <w:name w:val="Endnote Text Char"/>
    <w:basedOn w:val="DefaultParagraphFont"/>
    <w:link w:val="EndnoteText"/>
    <w:semiHidden/>
    <w:rsid w:val="00D778A2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Title">
    <w:name w:val="Title"/>
    <w:basedOn w:val="Normal"/>
    <w:next w:val="Normal"/>
    <w:link w:val="TitleChar"/>
    <w:qFormat/>
    <w:rsid w:val="00D778A2"/>
    <w:pPr>
      <w:spacing w:before="240" w:after="480"/>
      <w:jc w:val="center"/>
    </w:pPr>
    <w:rPr>
      <w:rFonts w:eastAsia="Times New Roman"/>
      <w:b/>
      <w:sz w:val="32"/>
    </w:rPr>
  </w:style>
  <w:style w:type="character" w:customStyle="1" w:styleId="TitleChar">
    <w:name w:val="Title Char"/>
    <w:basedOn w:val="DefaultParagraphFont"/>
    <w:link w:val="Title"/>
    <w:rsid w:val="00D778A2"/>
    <w:rPr>
      <w:rFonts w:ascii="Times New Roman" w:eastAsia="Times New Roman" w:hAnsi="Times New Roman" w:cs="Times New Roman"/>
      <w:b/>
      <w:sz w:val="32"/>
      <w:szCs w:val="20"/>
      <w:lang w:eastAsia="en-GB"/>
    </w:rPr>
  </w:style>
  <w:style w:type="paragraph" w:styleId="BodyText">
    <w:name w:val="Body Text"/>
    <w:basedOn w:val="Normal"/>
    <w:link w:val="BodyTextChar"/>
    <w:rsid w:val="00D778A2"/>
    <w:pPr>
      <w:tabs>
        <w:tab w:val="left" w:pos="426"/>
      </w:tabs>
    </w:pPr>
    <w:rPr>
      <w:rFonts w:ascii="NewAster" w:eastAsia="Times New Roman" w:hAnsi="NewAster"/>
      <w:snapToGrid w:val="0"/>
      <w:sz w:val="18"/>
      <w:lang w:val="en-US"/>
    </w:rPr>
  </w:style>
  <w:style w:type="character" w:customStyle="1" w:styleId="BodyTextChar">
    <w:name w:val="Body Text Char"/>
    <w:basedOn w:val="DefaultParagraphFont"/>
    <w:link w:val="BodyText"/>
    <w:rsid w:val="00D778A2"/>
    <w:rPr>
      <w:rFonts w:ascii="NewAster" w:eastAsia="Times New Roman" w:hAnsi="NewAster" w:cs="Times New Roman"/>
      <w:snapToGrid w:val="0"/>
      <w:sz w:val="18"/>
      <w:szCs w:val="20"/>
      <w:lang w:val="en-US"/>
    </w:rPr>
  </w:style>
  <w:style w:type="paragraph" w:styleId="BodyTextIndent">
    <w:name w:val="Body Text Indent"/>
    <w:basedOn w:val="Normal"/>
    <w:link w:val="BodyTextIndentChar"/>
    <w:rsid w:val="00D778A2"/>
    <w:pPr>
      <w:widowControl w:val="0"/>
      <w:tabs>
        <w:tab w:val="left" w:pos="-267"/>
        <w:tab w:val="left" w:pos="0"/>
        <w:tab w:val="left" w:pos="177"/>
        <w:tab w:val="left" w:pos="355"/>
        <w:tab w:val="left" w:pos="532"/>
        <w:tab w:val="left" w:pos="710"/>
        <w:tab w:val="left" w:pos="888"/>
        <w:tab w:val="left" w:pos="1154"/>
        <w:tab w:val="left" w:pos="1440"/>
      </w:tabs>
      <w:suppressAutoHyphens/>
      <w:ind w:left="177"/>
    </w:pPr>
    <w:rPr>
      <w:rFonts w:ascii="Arial" w:eastAsia="Times New Roman" w:hAnsi="Arial"/>
      <w:snapToGrid w:val="0"/>
      <w:spacing w:val="-3"/>
      <w:lang w:val="fr-FR"/>
    </w:rPr>
  </w:style>
  <w:style w:type="character" w:customStyle="1" w:styleId="BodyTextIndentChar">
    <w:name w:val="Body Text Indent Char"/>
    <w:basedOn w:val="DefaultParagraphFont"/>
    <w:link w:val="BodyTextIndent"/>
    <w:rsid w:val="00D778A2"/>
    <w:rPr>
      <w:rFonts w:ascii="Arial" w:eastAsia="Times New Roman" w:hAnsi="Arial" w:cs="Times New Roman"/>
      <w:snapToGrid w:val="0"/>
      <w:spacing w:val="-3"/>
      <w:szCs w:val="20"/>
      <w:lang w:val="fr-FR"/>
    </w:rPr>
  </w:style>
  <w:style w:type="paragraph" w:styleId="Subtitle">
    <w:name w:val="Subtitle"/>
    <w:basedOn w:val="Title"/>
    <w:next w:val="Normal"/>
    <w:link w:val="SubtitleChar"/>
    <w:qFormat/>
    <w:rsid w:val="00D778A2"/>
    <w:pPr>
      <w:outlineLvl w:val="1"/>
    </w:pPr>
    <w:rPr>
      <w:b w:val="0"/>
      <w:szCs w:val="24"/>
    </w:rPr>
  </w:style>
  <w:style w:type="character" w:customStyle="1" w:styleId="SubtitleChar">
    <w:name w:val="Subtitle Char"/>
    <w:basedOn w:val="DefaultParagraphFont"/>
    <w:link w:val="Subtitle"/>
    <w:rsid w:val="00D778A2"/>
    <w:rPr>
      <w:rFonts w:ascii="Times New Roman" w:eastAsia="Times New Roman" w:hAnsi="Times New Roman" w:cs="Times New Roman"/>
      <w:sz w:val="32"/>
      <w:szCs w:val="24"/>
      <w:lang w:eastAsia="en-GB"/>
    </w:rPr>
  </w:style>
  <w:style w:type="paragraph" w:styleId="BodyText2">
    <w:name w:val="Body Text 2"/>
    <w:basedOn w:val="Normal"/>
    <w:link w:val="BodyText2Char"/>
    <w:rsid w:val="00D778A2"/>
    <w:pPr>
      <w:widowControl w:val="0"/>
      <w:tabs>
        <w:tab w:val="left" w:pos="-267"/>
        <w:tab w:val="left" w:pos="0"/>
        <w:tab w:val="left" w:pos="177"/>
        <w:tab w:val="left" w:pos="355"/>
        <w:tab w:val="left" w:pos="532"/>
        <w:tab w:val="left" w:pos="710"/>
        <w:tab w:val="left" w:pos="888"/>
        <w:tab w:val="left" w:pos="1154"/>
        <w:tab w:val="left" w:pos="1440"/>
      </w:tabs>
      <w:suppressAutoHyphens/>
    </w:pPr>
    <w:rPr>
      <w:rFonts w:ascii="Arial" w:eastAsia="Times New Roman" w:hAnsi="Arial"/>
      <w:snapToGrid w:val="0"/>
      <w:spacing w:val="-3"/>
      <w:lang w:val="fr-FR"/>
    </w:rPr>
  </w:style>
  <w:style w:type="character" w:customStyle="1" w:styleId="BodyText2Char">
    <w:name w:val="Body Text 2 Char"/>
    <w:basedOn w:val="DefaultParagraphFont"/>
    <w:link w:val="BodyText2"/>
    <w:rsid w:val="00D778A2"/>
    <w:rPr>
      <w:rFonts w:ascii="Arial" w:eastAsia="Times New Roman" w:hAnsi="Arial" w:cs="Times New Roman"/>
      <w:snapToGrid w:val="0"/>
      <w:spacing w:val="-3"/>
      <w:szCs w:val="20"/>
      <w:lang w:val="fr-FR"/>
    </w:rPr>
  </w:style>
  <w:style w:type="paragraph" w:styleId="BodyText3">
    <w:name w:val="Body Text 3"/>
    <w:basedOn w:val="Normal"/>
    <w:link w:val="BodyText3Char"/>
    <w:rsid w:val="00D778A2"/>
    <w:pPr>
      <w:widowControl w:val="0"/>
    </w:pPr>
    <w:rPr>
      <w:rFonts w:ascii="Arial" w:eastAsia="Times New Roman" w:hAnsi="Arial"/>
      <w:snapToGrid w:val="0"/>
    </w:rPr>
  </w:style>
  <w:style w:type="character" w:customStyle="1" w:styleId="BodyText3Char">
    <w:name w:val="Body Text 3 Char"/>
    <w:basedOn w:val="DefaultParagraphFont"/>
    <w:link w:val="BodyText3"/>
    <w:rsid w:val="00D778A2"/>
    <w:rPr>
      <w:rFonts w:ascii="Arial" w:eastAsia="Times New Roman" w:hAnsi="Arial" w:cs="Times New Roman"/>
      <w:snapToGrid w:val="0"/>
      <w:szCs w:val="20"/>
    </w:rPr>
  </w:style>
  <w:style w:type="paragraph" w:styleId="BodyTextIndent2">
    <w:name w:val="Body Text Indent 2"/>
    <w:basedOn w:val="Normal"/>
    <w:link w:val="BodyTextIndent2Char"/>
    <w:rsid w:val="00D778A2"/>
    <w:pPr>
      <w:widowControl w:val="0"/>
      <w:tabs>
        <w:tab w:val="left" w:pos="-267"/>
        <w:tab w:val="left" w:pos="0"/>
        <w:tab w:val="left" w:pos="177"/>
        <w:tab w:val="left" w:pos="355"/>
        <w:tab w:val="left" w:pos="532"/>
        <w:tab w:val="left" w:pos="710"/>
        <w:tab w:val="left" w:pos="888"/>
        <w:tab w:val="left" w:pos="1154"/>
        <w:tab w:val="left" w:pos="1440"/>
      </w:tabs>
      <w:suppressAutoHyphens/>
      <w:ind w:left="705" w:hanging="705"/>
    </w:pPr>
    <w:rPr>
      <w:rFonts w:ascii="Arial" w:eastAsia="Times New Roman" w:hAnsi="Arial"/>
      <w:snapToGrid w:val="0"/>
      <w:spacing w:val="-3"/>
      <w:lang w:val="fr-FR"/>
    </w:rPr>
  </w:style>
  <w:style w:type="character" w:customStyle="1" w:styleId="BodyTextIndent2Char">
    <w:name w:val="Body Text Indent 2 Char"/>
    <w:basedOn w:val="DefaultParagraphFont"/>
    <w:link w:val="BodyTextIndent2"/>
    <w:rsid w:val="00D778A2"/>
    <w:rPr>
      <w:rFonts w:ascii="Arial" w:eastAsia="Times New Roman" w:hAnsi="Arial" w:cs="Times New Roman"/>
      <w:snapToGrid w:val="0"/>
      <w:spacing w:val="-3"/>
      <w:szCs w:val="20"/>
      <w:lang w:val="fr-FR"/>
    </w:rPr>
  </w:style>
  <w:style w:type="paragraph" w:styleId="BodyTextIndent3">
    <w:name w:val="Body Text Indent 3"/>
    <w:basedOn w:val="Normal"/>
    <w:link w:val="BodyTextIndent3Char"/>
    <w:rsid w:val="00D778A2"/>
    <w:pPr>
      <w:widowControl w:val="0"/>
      <w:tabs>
        <w:tab w:val="left" w:pos="-267"/>
        <w:tab w:val="left" w:pos="0"/>
        <w:tab w:val="left" w:pos="177"/>
        <w:tab w:val="left" w:pos="355"/>
        <w:tab w:val="left" w:pos="532"/>
        <w:tab w:val="left" w:pos="710"/>
        <w:tab w:val="left" w:pos="888"/>
        <w:tab w:val="left" w:pos="1154"/>
        <w:tab w:val="left" w:pos="1440"/>
      </w:tabs>
      <w:suppressAutoHyphens/>
      <w:ind w:left="880" w:hanging="870"/>
    </w:pPr>
    <w:rPr>
      <w:rFonts w:ascii="Arial" w:eastAsia="Times New Roman" w:hAnsi="Arial"/>
      <w:snapToGrid w:val="0"/>
      <w:spacing w:val="-3"/>
      <w:lang w:val="fr-FR"/>
    </w:rPr>
  </w:style>
  <w:style w:type="character" w:customStyle="1" w:styleId="BodyTextIndent3Char">
    <w:name w:val="Body Text Indent 3 Char"/>
    <w:basedOn w:val="DefaultParagraphFont"/>
    <w:link w:val="BodyTextIndent3"/>
    <w:rsid w:val="00D778A2"/>
    <w:rPr>
      <w:rFonts w:ascii="Arial" w:eastAsia="Times New Roman" w:hAnsi="Arial" w:cs="Times New Roman"/>
      <w:snapToGrid w:val="0"/>
      <w:spacing w:val="-3"/>
      <w:szCs w:val="20"/>
      <w:lang w:val="fr-FR"/>
    </w:rPr>
  </w:style>
  <w:style w:type="character" w:styleId="Hyperlink">
    <w:name w:val="Hyperlink"/>
    <w:basedOn w:val="DefaultParagraphFont"/>
    <w:uiPriority w:val="99"/>
    <w:rsid w:val="00D778A2"/>
    <w:rPr>
      <w:color w:val="0000FF"/>
      <w:u w:val="single"/>
    </w:rPr>
  </w:style>
  <w:style w:type="paragraph" w:styleId="DocumentMap">
    <w:name w:val="Document Map"/>
    <w:basedOn w:val="Normal"/>
    <w:link w:val="DocumentMapChar"/>
    <w:semiHidden/>
    <w:rsid w:val="00D778A2"/>
    <w:pPr>
      <w:shd w:val="clear" w:color="auto" w:fill="000080"/>
    </w:pPr>
    <w:rPr>
      <w:rFonts w:ascii="Tahoma" w:eastAsia="Times New Roman" w:hAnsi="Tahoma"/>
    </w:rPr>
  </w:style>
  <w:style w:type="character" w:customStyle="1" w:styleId="DocumentMapChar">
    <w:name w:val="Document Map Char"/>
    <w:basedOn w:val="DefaultParagraphFont"/>
    <w:link w:val="DocumentMap"/>
    <w:semiHidden/>
    <w:rsid w:val="00D778A2"/>
    <w:rPr>
      <w:rFonts w:ascii="Tahoma" w:eastAsia="Times New Roman" w:hAnsi="Tahoma" w:cs="Times New Roman"/>
      <w:szCs w:val="20"/>
      <w:shd w:val="clear" w:color="auto" w:fill="00008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778A2"/>
    <w:pPr>
      <w:ind w:left="0" w:firstLine="0"/>
    </w:pPr>
    <w:rPr>
      <w:rFonts w:eastAsia="Times New Roman"/>
      <w:b/>
      <w:bCs/>
      <w:lang w:eastAsia="en-GB"/>
    </w:rPr>
  </w:style>
  <w:style w:type="character" w:customStyle="1" w:styleId="CommentSubjectChar">
    <w:name w:val="Comment Subject Char"/>
    <w:basedOn w:val="CommentTextChar"/>
    <w:link w:val="CommentSubject"/>
    <w:semiHidden/>
    <w:rsid w:val="00D778A2"/>
    <w:rPr>
      <w:rFonts w:ascii="Times New Roman" w:eastAsia="Times New Roman" w:hAnsi="Times New Roman" w:cs="Times New Roman"/>
      <w:b/>
      <w:bCs/>
      <w:spacing w:val="1"/>
      <w:szCs w:val="20"/>
      <w:lang w:eastAsia="en-GB"/>
    </w:rPr>
  </w:style>
  <w:style w:type="paragraph" w:styleId="BalloonText">
    <w:name w:val="Balloon Text"/>
    <w:basedOn w:val="Normal"/>
    <w:link w:val="BalloonTextChar"/>
    <w:semiHidden/>
    <w:rsid w:val="00D778A2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778A2"/>
    <w:rPr>
      <w:rFonts w:ascii="Tahoma" w:eastAsia="Times New Roman" w:hAnsi="Tahoma" w:cs="Tahoma"/>
      <w:sz w:val="16"/>
      <w:szCs w:val="16"/>
      <w:lang w:eastAsia="en-GB"/>
    </w:rPr>
  </w:style>
  <w:style w:type="table" w:styleId="TableGrid">
    <w:name w:val="Table Grid"/>
    <w:basedOn w:val="TableNormal"/>
    <w:rsid w:val="00D778A2"/>
    <w:rPr>
      <w:rFonts w:eastAsia="Times New Roman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778A2"/>
    <w:rPr>
      <w:color w:val="808080"/>
    </w:rPr>
  </w:style>
  <w:style w:type="paragraph" w:styleId="ListParagraph">
    <w:name w:val="List Paragraph"/>
    <w:basedOn w:val="Normal"/>
    <w:uiPriority w:val="34"/>
    <w:qFormat/>
    <w:rsid w:val="00D778A2"/>
    <w:pPr>
      <w:numPr>
        <w:numId w:val="2"/>
      </w:numPr>
    </w:pPr>
    <w:rPr>
      <w:rFonts w:eastAsia="Times New Roman"/>
      <w:lang w:val="fr-F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778A2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snapToGrid w:val="0"/>
      <w:color w:val="2E74B5" w:themeColor="accent1" w:themeShade="BF"/>
      <w:szCs w:val="28"/>
      <w:lang w:eastAsia="ja-JP"/>
    </w:rPr>
  </w:style>
  <w:style w:type="paragraph" w:customStyle="1" w:styleId="Default">
    <w:name w:val="Default"/>
    <w:rsid w:val="005275F4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GB"/>
    </w:rPr>
  </w:style>
  <w:style w:type="table" w:styleId="PlainTable1">
    <w:name w:val="Plain Table 1"/>
    <w:basedOn w:val="TableNormal"/>
    <w:uiPriority w:val="41"/>
    <w:rsid w:val="000341B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6</Pages>
  <Words>1143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BIML-OIML</Company>
  <LinksUpToDate>false</LinksUpToDate>
  <CharactersWithSpaces>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Mussio</dc:creator>
  <cp:keywords/>
  <dc:description/>
  <cp:lastModifiedBy>Ralph A. Ritchter</cp:lastModifiedBy>
  <cp:revision>29</cp:revision>
  <dcterms:created xsi:type="dcterms:W3CDTF">2019-10-20T15:41:00Z</dcterms:created>
  <dcterms:modified xsi:type="dcterms:W3CDTF">2019-10-21T14:49:00Z</dcterms:modified>
</cp:coreProperties>
</file>